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1454B" w14:textId="4486E0FF"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00311A">
        <w:rPr>
          <w:rFonts w:eastAsia="Times New Roman" w:cs="Times New Roman"/>
          <w:lang w:eastAsia="cs-CZ"/>
        </w:rPr>
        <w:t>4 Zadávací dokumentace</w:t>
      </w:r>
    </w:p>
    <w:p w14:paraId="4278C956" w14:textId="77777777" w:rsidR="00DB295F" w:rsidRPr="004E1498" w:rsidRDefault="00DB295F"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51DEC9B7" w:rsidR="004E1498" w:rsidRPr="006062F9" w:rsidRDefault="009A0078" w:rsidP="00F969C4">
      <w:pPr>
        <w:pStyle w:val="Nzev"/>
        <w:jc w:val="left"/>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503B7A">
      <w:pPr>
        <w:rPr>
          <w:highlight w:val="yellow"/>
        </w:rPr>
      </w:pPr>
    </w:p>
    <w:p w14:paraId="3115411F" w14:textId="77777777" w:rsidR="00503B7A" w:rsidRPr="00503B7A" w:rsidRDefault="00503B7A" w:rsidP="00503B7A">
      <w:pPr>
        <w:rPr>
          <w:b/>
          <w:highlight w:val="yellow"/>
        </w:rPr>
      </w:pPr>
      <w:r w:rsidRPr="00503B7A">
        <w:rPr>
          <w:b/>
          <w:highlight w:val="yellow"/>
        </w:rPr>
        <w:t>Číslo smlouvy objednatele ………………</w:t>
      </w:r>
    </w:p>
    <w:p w14:paraId="36590FA2" w14:textId="74C27EA0" w:rsidR="00503B7A" w:rsidRPr="00170728" w:rsidRDefault="00503B7A" w:rsidP="00503B7A">
      <w:pPr>
        <w:rPr>
          <w:highlight w:val="green"/>
        </w:rPr>
      </w:pPr>
      <w:r w:rsidRPr="00170728">
        <w:rPr>
          <w:b/>
          <w:highlight w:val="green"/>
        </w:rPr>
        <w:t xml:space="preserve">Číslo smlouvy </w:t>
      </w:r>
      <w:r w:rsidR="004E7B39" w:rsidRPr="00170728">
        <w:rPr>
          <w:b/>
          <w:highlight w:val="green"/>
        </w:rPr>
        <w:t>Poskytovatel</w:t>
      </w:r>
      <w:r w:rsidRPr="00170728">
        <w:rPr>
          <w:b/>
          <w:highlight w:val="green"/>
        </w:rPr>
        <w:t>e ………………</w:t>
      </w:r>
    </w:p>
    <w:p w14:paraId="77039774" w14:textId="77777777" w:rsidR="0000311A" w:rsidRPr="004E1498" w:rsidRDefault="0000311A" w:rsidP="0000311A">
      <w:pPr>
        <w:overflowPunct w:val="0"/>
        <w:autoSpaceDE w:val="0"/>
        <w:autoSpaceDN w:val="0"/>
        <w:adjustRightInd w:val="0"/>
        <w:spacing w:before="120" w:after="120" w:line="240" w:lineRule="auto"/>
        <w:textAlignment w:val="baseline"/>
        <w:rPr>
          <w:rFonts w:eastAsia="Times New Roman" w:cs="Times New Roman"/>
          <w:lang w:eastAsia="cs-CZ"/>
        </w:rPr>
      </w:pPr>
      <w:r w:rsidRPr="004E1498">
        <w:rPr>
          <w:rFonts w:eastAsia="Times New Roman" w:cs="Times New Roman"/>
          <w:lang w:eastAsia="cs-CZ"/>
        </w:rPr>
        <w:t xml:space="preserve">uzavřená podle ustanovení § </w:t>
      </w:r>
      <w:r>
        <w:rPr>
          <w:rFonts w:eastAsia="Times New Roman" w:cs="Times New Roman"/>
          <w:lang w:eastAsia="cs-CZ"/>
        </w:rPr>
        <w:t>1746</w:t>
      </w:r>
      <w:r w:rsidRPr="004E1498">
        <w:rPr>
          <w:rFonts w:eastAsia="Times New Roman" w:cs="Times New Roman"/>
          <w:lang w:eastAsia="cs-CZ"/>
        </w:rPr>
        <w:t xml:space="preserve"> </w:t>
      </w:r>
      <w:r>
        <w:rPr>
          <w:rFonts w:eastAsia="Times New Roman" w:cs="Times New Roman"/>
          <w:lang w:eastAsia="cs-CZ"/>
        </w:rPr>
        <w:t xml:space="preserve">odst. 2 </w:t>
      </w:r>
      <w:r w:rsidRPr="004E1498">
        <w:rPr>
          <w:rFonts w:eastAsia="Times New Roman" w:cs="Times New Roman"/>
          <w:lang w:eastAsia="cs-CZ"/>
        </w:rPr>
        <w:t>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53771A20" w14:textId="7B3BF922" w:rsidR="0000311A"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F076A0">
        <w:rPr>
          <w:rFonts w:eastAsia="Times New Roman" w:cs="Times New Roman"/>
          <w:lang w:eastAsia="cs-CZ"/>
        </w:rPr>
        <w:t xml:space="preserve">zastoupená </w:t>
      </w:r>
      <w:r w:rsidR="007135E9" w:rsidRPr="00C37E89">
        <w:rPr>
          <w:rFonts w:eastAsia="Times New Roman" w:cs="Times New Roman"/>
          <w:b/>
          <w:lang w:eastAsia="cs-CZ"/>
        </w:rPr>
        <w:t>Bc. Jiřím Svobodou, MBA</w:t>
      </w:r>
      <w:r w:rsidR="007135E9" w:rsidRPr="00C37E89">
        <w:rPr>
          <w:rFonts w:eastAsia="Times New Roman" w:cs="Times New Roman"/>
          <w:lang w:eastAsia="cs-CZ"/>
        </w:rPr>
        <w:t>, generálním ředitelem</w:t>
      </w:r>
    </w:p>
    <w:p w14:paraId="6FD71291" w14:textId="77777777" w:rsidR="0000311A" w:rsidRDefault="0000311A" w:rsidP="00592757">
      <w:pPr>
        <w:overflowPunct w:val="0"/>
        <w:autoSpaceDE w:val="0"/>
        <w:autoSpaceDN w:val="0"/>
        <w:adjustRightInd w:val="0"/>
        <w:spacing w:after="0" w:line="240" w:lineRule="auto"/>
        <w:textAlignment w:val="baseline"/>
        <w:rPr>
          <w:rFonts w:eastAsia="Times New Roman" w:cs="Times New Roman"/>
          <w:lang w:eastAsia="cs-CZ"/>
        </w:rPr>
      </w:pPr>
    </w:p>
    <w:p w14:paraId="686BA1F9" w14:textId="46D17D98" w:rsidR="004E1498" w:rsidRPr="004E1498" w:rsidRDefault="0000311A" w:rsidP="00592757">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(dále jen jako „Objednatel“)</w:t>
      </w:r>
      <w:r w:rsidRPr="004E1498">
        <w:rPr>
          <w:rFonts w:eastAsia="Times New Roman" w:cs="Times New Roman"/>
          <w:lang w:eastAsia="cs-CZ"/>
        </w:rPr>
        <w:t xml:space="preserve">                         </w:t>
      </w:r>
      <w:r w:rsidR="004E1498" w:rsidRPr="004E1498">
        <w:rPr>
          <w:rFonts w:eastAsia="Times New Roman" w:cs="Times New Roman"/>
          <w:lang w:eastAsia="cs-CZ"/>
        </w:rPr>
        <w:t xml:space="preserve">                      </w:t>
      </w:r>
      <w:r w:rsidR="004E1498" w:rsidRPr="004E1498">
        <w:rPr>
          <w:rFonts w:eastAsia="Times New Roman" w:cs="Times New Roman"/>
          <w:lang w:eastAsia="cs-CZ"/>
        </w:rPr>
        <w:tab/>
      </w:r>
    </w:p>
    <w:p w14:paraId="4CC3B95E" w14:textId="48402C65" w:rsidR="004E1498" w:rsidRPr="004E1498" w:rsidRDefault="006062F9" w:rsidP="00592757">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                    </w:t>
      </w: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034D584" w:rsidR="008E1E86" w:rsidRPr="00170728" w:rsidRDefault="00E73DA0"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170728">
        <w:rPr>
          <w:rFonts w:eastAsia="Times New Roman" w:cs="Times New Roman"/>
          <w:b/>
          <w:highlight w:val="green"/>
          <w:lang w:eastAsia="cs-CZ"/>
        </w:rPr>
        <w:t>Poskytovatel</w:t>
      </w:r>
      <w:r w:rsidR="008E1E86" w:rsidRPr="00170728">
        <w:rPr>
          <w:rFonts w:eastAsia="Times New Roman" w:cs="Times New Roman"/>
          <w:b/>
          <w:highlight w:val="green"/>
          <w:lang w:eastAsia="cs-CZ"/>
        </w:rPr>
        <w:t>:</w:t>
      </w:r>
      <w:r w:rsidR="008E1E86" w:rsidRPr="00170728">
        <w:rPr>
          <w:rFonts w:eastAsia="Times New Roman" w:cs="Times New Roman"/>
          <w:highlight w:val="green"/>
          <w:lang w:eastAsia="cs-CZ"/>
        </w:rPr>
        <w:tab/>
      </w:r>
      <w:r w:rsidR="008E1E86" w:rsidRPr="00170728">
        <w:rPr>
          <w:rFonts w:eastAsia="Times New Roman" w:cs="Times New Roman"/>
          <w:i/>
          <w:highlight w:val="green"/>
          <w:lang w:eastAsia="cs-CZ"/>
        </w:rPr>
        <w:t>jméno osoby/název firmy</w:t>
      </w:r>
    </w:p>
    <w:p w14:paraId="19E73E8B" w14:textId="77777777" w:rsidR="008E1E86" w:rsidRPr="0000311A" w:rsidRDefault="008E1E86" w:rsidP="008E1E86">
      <w:pPr>
        <w:overflowPunct w:val="0"/>
        <w:autoSpaceDE w:val="0"/>
        <w:autoSpaceDN w:val="0"/>
        <w:adjustRightInd w:val="0"/>
        <w:spacing w:after="0" w:line="240" w:lineRule="auto"/>
        <w:textAlignment w:val="baseline"/>
        <w:rPr>
          <w:rFonts w:eastAsia="Times New Roman" w:cs="Times New Roman"/>
          <w:i/>
          <w:highlight w:val="green"/>
          <w:lang w:eastAsia="cs-CZ"/>
        </w:rPr>
      </w:pPr>
      <w:r w:rsidRPr="0000311A">
        <w:rPr>
          <w:rFonts w:eastAsia="Times New Roman" w:cs="Times New Roman"/>
          <w:highlight w:val="green"/>
          <w:lang w:eastAsia="cs-CZ"/>
        </w:rPr>
        <w:tab/>
      </w:r>
      <w:r w:rsidRPr="0000311A">
        <w:rPr>
          <w:rFonts w:eastAsia="Times New Roman" w:cs="Times New Roman"/>
          <w:highlight w:val="green"/>
          <w:lang w:eastAsia="cs-CZ"/>
        </w:rPr>
        <w:tab/>
      </w:r>
      <w:r w:rsidRPr="0000311A">
        <w:rPr>
          <w:rFonts w:eastAsia="Times New Roman" w:cs="Times New Roman"/>
          <w:i/>
          <w:highlight w:val="green"/>
          <w:lang w:eastAsia="cs-CZ"/>
        </w:rPr>
        <w:t>údaje o zápisu v evidenci</w:t>
      </w:r>
    </w:p>
    <w:p w14:paraId="57570FFE" w14:textId="77777777" w:rsidR="008E1E86" w:rsidRPr="0000311A" w:rsidRDefault="008E1E86" w:rsidP="008E1E86">
      <w:pPr>
        <w:overflowPunct w:val="0"/>
        <w:autoSpaceDE w:val="0"/>
        <w:autoSpaceDN w:val="0"/>
        <w:adjustRightInd w:val="0"/>
        <w:spacing w:after="0" w:line="240" w:lineRule="auto"/>
        <w:textAlignment w:val="baseline"/>
        <w:rPr>
          <w:rFonts w:eastAsia="Times New Roman" w:cs="Times New Roman"/>
          <w:i/>
          <w:highlight w:val="green"/>
          <w:lang w:eastAsia="cs-CZ"/>
        </w:rPr>
      </w:pPr>
      <w:r w:rsidRPr="0000311A">
        <w:rPr>
          <w:rFonts w:eastAsia="Times New Roman" w:cs="Times New Roman"/>
          <w:highlight w:val="green"/>
          <w:lang w:eastAsia="cs-CZ"/>
        </w:rPr>
        <w:tab/>
      </w:r>
      <w:r w:rsidRPr="0000311A">
        <w:rPr>
          <w:rFonts w:eastAsia="Times New Roman" w:cs="Times New Roman"/>
          <w:highlight w:val="green"/>
          <w:lang w:eastAsia="cs-CZ"/>
        </w:rPr>
        <w:tab/>
      </w:r>
      <w:r w:rsidRPr="0000311A">
        <w:rPr>
          <w:rFonts w:eastAsia="Times New Roman" w:cs="Times New Roman"/>
          <w:i/>
          <w:highlight w:val="green"/>
          <w:lang w:eastAsia="cs-CZ"/>
        </w:rPr>
        <w:t>Sídlo:</w:t>
      </w:r>
    </w:p>
    <w:p w14:paraId="420D77A3" w14:textId="77777777" w:rsidR="008E1E86" w:rsidRPr="0000311A" w:rsidRDefault="008E1E86"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00311A">
        <w:rPr>
          <w:rFonts w:eastAsia="Times New Roman" w:cs="Times New Roman"/>
          <w:highlight w:val="green"/>
          <w:lang w:eastAsia="cs-CZ"/>
        </w:rPr>
        <w:tab/>
      </w:r>
      <w:r w:rsidRPr="0000311A">
        <w:rPr>
          <w:rFonts w:eastAsia="Times New Roman" w:cs="Times New Roman"/>
          <w:highlight w:val="green"/>
          <w:lang w:eastAsia="cs-CZ"/>
        </w:rPr>
        <w:tab/>
        <w:t>IČO ……………………, DIČ …………………</w:t>
      </w:r>
    </w:p>
    <w:p w14:paraId="19B3856E" w14:textId="77777777" w:rsidR="008E1E86" w:rsidRPr="0000311A"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00311A">
        <w:rPr>
          <w:rFonts w:eastAsia="Times New Roman" w:cs="Times New Roman"/>
          <w:highlight w:val="green"/>
          <w:lang w:eastAsia="cs-CZ"/>
        </w:rPr>
        <w:t>Bankovní spojení:……………………..</w:t>
      </w:r>
    </w:p>
    <w:p w14:paraId="17127EF1" w14:textId="77777777" w:rsidR="008E1E86" w:rsidRPr="0000311A"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00311A">
        <w:rPr>
          <w:rFonts w:eastAsia="Times New Roman" w:cs="Times New Roman"/>
          <w:highlight w:val="green"/>
          <w:lang w:eastAsia="cs-CZ"/>
        </w:rPr>
        <w:t>Číslo účtu:…………………………..</w:t>
      </w:r>
    </w:p>
    <w:p w14:paraId="3B9C9CF2"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00311A">
        <w:rPr>
          <w:rFonts w:eastAsia="Times New Roman" w:cs="Times New Roman"/>
          <w:highlight w:val="green"/>
          <w:lang w:eastAsia="cs-CZ"/>
        </w:rPr>
        <w:tab/>
      </w:r>
      <w:r w:rsidRPr="0000311A">
        <w:rPr>
          <w:rFonts w:eastAsia="Times New Roman" w:cs="Times New Roman"/>
          <w:highlight w:val="green"/>
          <w:lang w:eastAsia="cs-CZ"/>
        </w:rPr>
        <w:tab/>
      </w:r>
      <w:r w:rsidRPr="0000311A">
        <w:rPr>
          <w:rFonts w:eastAsia="Times New Roman" w:cs="Times New Roman"/>
          <w:i/>
          <w:highlight w:val="green"/>
          <w:lang w:eastAsia="cs-CZ"/>
        </w:rPr>
        <w:t>údaje o statutárním orgánu nebo jiné oprávněné osobě</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06920B9B" w14:textId="60F4081D" w:rsidR="0000311A" w:rsidRPr="00A0265D" w:rsidRDefault="0000311A" w:rsidP="0000311A">
      <w:pPr>
        <w:overflowPunct w:val="0"/>
        <w:autoSpaceDE w:val="0"/>
        <w:autoSpaceDN w:val="0"/>
        <w:adjustRightInd w:val="0"/>
        <w:spacing w:before="120" w:after="120" w:line="240" w:lineRule="auto"/>
        <w:textAlignment w:val="baseline"/>
        <w:rPr>
          <w:rFonts w:eastAsia="Times New Roman" w:cs="Times New Roman"/>
          <w:lang w:eastAsia="cs-CZ"/>
        </w:rPr>
      </w:pPr>
      <w:r>
        <w:rPr>
          <w:rFonts w:eastAsia="Times New Roman" w:cs="Times New Roman"/>
          <w:lang w:eastAsia="cs-CZ"/>
        </w:rPr>
        <w:t>(dále jen jako „Poskytovatel“)</w:t>
      </w: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39ABE117" w14:textId="39121488" w:rsidR="004E1498" w:rsidRPr="004E1498" w:rsidRDefault="004E1498" w:rsidP="00170728">
      <w:pPr>
        <w:jc w:val="both"/>
        <w:rPr>
          <w:rFonts w:eastAsia="Times New Roman" w:cs="Times New Roman"/>
          <w:lang w:eastAsia="cs-CZ"/>
        </w:rPr>
      </w:pPr>
      <w:r w:rsidRPr="004E1498">
        <w:rPr>
          <w:rFonts w:eastAsia="Times New Roman" w:cs="Times New Roman"/>
          <w:lang w:eastAsia="cs-CZ"/>
        </w:rPr>
        <w:t xml:space="preserve">Tato smlouva je uzavřena na základě </w:t>
      </w:r>
      <w:r w:rsidRPr="007135E9">
        <w:rPr>
          <w:rFonts w:eastAsia="Times New Roman" w:cs="Times New Roman"/>
          <w:lang w:eastAsia="cs-CZ"/>
        </w:rPr>
        <w:t>výsledků zadávacího řízení</w:t>
      </w:r>
      <w:r w:rsidRPr="004E1498">
        <w:rPr>
          <w:rFonts w:eastAsia="Times New Roman" w:cs="Times New Roman"/>
          <w:lang w:eastAsia="cs-CZ"/>
        </w:rPr>
        <w:t xml:space="preserve"> veřejné zakázky s názvem </w:t>
      </w:r>
      <w:r w:rsidR="006062F9" w:rsidRPr="006062F9">
        <w:rPr>
          <w:rFonts w:eastAsia="Times New Roman" w:cs="Times New Roman"/>
          <w:b/>
          <w:lang w:eastAsia="cs-CZ"/>
        </w:rPr>
        <w:t>„</w:t>
      </w:r>
      <w:r w:rsidR="007135E9">
        <w:rPr>
          <w:rFonts w:eastAsia="Times New Roman" w:cs="Times New Roman"/>
          <w:b/>
          <w:lang w:eastAsia="cs-CZ"/>
        </w:rPr>
        <w:t>Kondiční pobyty zaměstnanců</w:t>
      </w:r>
      <w:r w:rsidR="00DB20C2">
        <w:rPr>
          <w:rFonts w:eastAsia="Times New Roman" w:cs="Times New Roman"/>
          <w:b/>
          <w:lang w:eastAsia="cs-CZ"/>
        </w:rPr>
        <w:t xml:space="preserve"> pro rok 2023</w:t>
      </w:r>
      <w:r w:rsidR="006062F9" w:rsidRPr="006062F9">
        <w:rPr>
          <w:rFonts w:eastAsia="Times New Roman" w:cs="Times New Roman"/>
          <w:lang w:eastAsia="cs-CZ"/>
        </w:rPr>
        <w:t>“, č. j. veřejné zakázky:</w:t>
      </w:r>
      <w:r w:rsidR="00666331">
        <w:rPr>
          <w:rFonts w:eastAsia="Times New Roman" w:cs="Times New Roman"/>
          <w:lang w:eastAsia="cs-CZ"/>
        </w:rPr>
        <w:t xml:space="preserve"> </w:t>
      </w:r>
      <w:r w:rsidR="00666331" w:rsidRPr="00666331">
        <w:rPr>
          <w:rFonts w:eastAsia="Times New Roman" w:cs="Times New Roman"/>
          <w:lang w:eastAsia="cs-CZ"/>
        </w:rPr>
        <w:t>81640/2022-SŽ-GŘ-O8</w:t>
      </w:r>
      <w:r w:rsidR="006062F9" w:rsidRPr="006062F9">
        <w:rPr>
          <w:rFonts w:eastAsia="Times New Roman" w:cs="Times New Roman"/>
          <w:lang w:eastAsia="cs-CZ"/>
        </w:rPr>
        <w:t xml:space="preserve"> (dále jen „</w:t>
      </w:r>
      <w:r w:rsidR="00E64568" w:rsidRPr="003557CB">
        <w:rPr>
          <w:rFonts w:eastAsia="Times New Roman" w:cs="Times New Roman"/>
          <w:b/>
          <w:lang w:eastAsia="cs-CZ"/>
        </w:rPr>
        <w:t xml:space="preserve">Veřejná </w:t>
      </w:r>
      <w:r w:rsidR="006062F9" w:rsidRPr="003557CB">
        <w:rPr>
          <w:rFonts w:eastAsia="Times New Roman" w:cs="Times New Roman"/>
          <w:b/>
          <w:lang w:eastAsia="cs-CZ"/>
        </w:rPr>
        <w:t>zakázka</w:t>
      </w:r>
      <w:r w:rsidR="006062F9" w:rsidRPr="006062F9">
        <w:rPr>
          <w:rFonts w:eastAsia="Times New Roman" w:cs="Times New Roman"/>
          <w:lang w:eastAsia="cs-CZ"/>
        </w:rPr>
        <w:t xml:space="preserve">“). Jednotlivá ustanovení této smlouvy tak budou vykládána v souladu se zadávacími podmínkami veřejné zakázky. </w:t>
      </w:r>
    </w:p>
    <w:p w14:paraId="642B196F" w14:textId="13C14B28" w:rsidR="004E1498" w:rsidRPr="00950C1F" w:rsidRDefault="00E73DA0" w:rsidP="00170728">
      <w:pPr>
        <w:pStyle w:val="Nadpis1"/>
        <w:spacing w:before="120"/>
      </w:pPr>
      <w:r>
        <w:t>Služby</w:t>
      </w:r>
    </w:p>
    <w:p w14:paraId="75B8D031" w14:textId="4552A603" w:rsidR="004E1498" w:rsidRPr="006062F9" w:rsidRDefault="00E73DA0" w:rsidP="00170728">
      <w:pPr>
        <w:pStyle w:val="Nadpis2"/>
        <w:spacing w:before="120" w:after="120"/>
        <w:contextualSpacing w:val="0"/>
        <w:jc w:val="left"/>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7135E9" w:rsidRDefault="004E7B39" w:rsidP="00170728">
      <w:pPr>
        <w:pStyle w:val="Nadpis1"/>
        <w:spacing w:before="120"/>
        <w:rPr>
          <w:rFonts w:eastAsia="Times New Roman"/>
          <w:lang w:eastAsia="cs-CZ"/>
        </w:rPr>
      </w:pPr>
      <w:r w:rsidRPr="007135E9">
        <w:rPr>
          <w:rFonts w:eastAsia="Times New Roman"/>
          <w:lang w:eastAsia="cs-CZ"/>
        </w:rPr>
        <w:t>Předmět služeb</w:t>
      </w:r>
    </w:p>
    <w:p w14:paraId="03F039C6" w14:textId="428D20EA" w:rsidR="004E1498" w:rsidRPr="007135E9" w:rsidRDefault="004E1498" w:rsidP="00170728">
      <w:pPr>
        <w:pStyle w:val="Nadpis2"/>
        <w:spacing w:before="120" w:after="120"/>
        <w:contextualSpacing w:val="0"/>
        <w:jc w:val="left"/>
      </w:pPr>
      <w:r w:rsidRPr="007135E9">
        <w:t xml:space="preserve">Předmětem </w:t>
      </w:r>
      <w:r w:rsidR="00E73DA0" w:rsidRPr="007135E9">
        <w:t>služeb</w:t>
      </w:r>
      <w:r w:rsidRPr="007135E9">
        <w:t xml:space="preserve"> je </w:t>
      </w:r>
      <w:r w:rsidR="007135E9" w:rsidRPr="007135E9">
        <w:t>komplexní zajištění kondičních pobytů pro zaměstnance Objednatele pro rok 202</w:t>
      </w:r>
      <w:r w:rsidR="0000311A">
        <w:t>3</w:t>
      </w:r>
      <w:r w:rsidR="007135E9" w:rsidRPr="007135E9">
        <w:t>, a to v rozsahu a v členění dle níže uvedené specifikace, v zařízeních na území České republiky. Kondičním pobytem se rozumí preventivně ozdravný program lázeňského typu se zajištěným ubytováním a stravováním ve smyslu níže stanovených parametrů (dále jen „Pobyt“ nebo „kondiční pobyt“).</w:t>
      </w:r>
    </w:p>
    <w:p w14:paraId="7E735308" w14:textId="41021443" w:rsidR="007135E9" w:rsidRPr="007135E9" w:rsidRDefault="007135E9" w:rsidP="00170728">
      <w:pPr>
        <w:pStyle w:val="Nadpis2"/>
        <w:spacing w:before="120" w:after="120"/>
        <w:contextualSpacing w:val="0"/>
      </w:pPr>
      <w:r w:rsidRPr="00170728">
        <w:t>Požadavky Objednatele na předmět služeb</w:t>
      </w:r>
      <w:r w:rsidRPr="007135E9">
        <w:t>:</w:t>
      </w:r>
    </w:p>
    <w:p w14:paraId="2945485A" w14:textId="60CEFC76" w:rsidR="007135E9" w:rsidRPr="007135E9" w:rsidRDefault="007135E9" w:rsidP="00170728">
      <w:pPr>
        <w:pStyle w:val="Nadpis3"/>
        <w:spacing w:before="120" w:after="120" w:line="240" w:lineRule="auto"/>
        <w:ind w:hanging="153"/>
        <w:contextualSpacing w:val="0"/>
      </w:pPr>
      <w:r w:rsidRPr="007135E9">
        <w:t>Délka kondičního pobytu bude činit 12 dní (11 nocí).</w:t>
      </w:r>
    </w:p>
    <w:p w14:paraId="61F574A4" w14:textId="16297AE4" w:rsidR="007135E9" w:rsidRPr="007135E9" w:rsidRDefault="007135E9" w:rsidP="00170728">
      <w:pPr>
        <w:pStyle w:val="Nadpis3"/>
        <w:spacing w:before="120" w:after="120" w:line="240" w:lineRule="auto"/>
        <w:ind w:left="1418" w:hanging="851"/>
        <w:contextualSpacing w:val="0"/>
        <w:rPr>
          <w:rFonts w:cs="Arial"/>
          <w:bCs/>
        </w:rPr>
      </w:pPr>
      <w:r w:rsidRPr="00170728">
        <w:t>Ubytování</w:t>
      </w:r>
      <w:r w:rsidRPr="007135E9">
        <w:rPr>
          <w:rFonts w:cs="Arial"/>
          <w:bCs/>
        </w:rPr>
        <w:t xml:space="preserve"> bude zajištěno ve dvoulůžkových pokojích s příslušenstvím a lednicí, přičemž ubytování všech účastníků turnusu bude zajištěno v jednom ubytovacím </w:t>
      </w:r>
      <w:r w:rsidRPr="007135E9">
        <w:rPr>
          <w:rFonts w:cs="Arial"/>
          <w:bCs/>
        </w:rPr>
        <w:lastRenderedPageBreak/>
        <w:t xml:space="preserve">objektu s minimální kapacitou </w:t>
      </w:r>
      <w:r w:rsidR="00AE550F">
        <w:rPr>
          <w:rFonts w:cs="Arial"/>
          <w:bCs/>
        </w:rPr>
        <w:t>80</w:t>
      </w:r>
      <w:r w:rsidR="00AE550F" w:rsidRPr="007135E9">
        <w:rPr>
          <w:rFonts w:cs="Arial"/>
          <w:bCs/>
        </w:rPr>
        <w:t xml:space="preserve"> </w:t>
      </w:r>
      <w:r w:rsidRPr="007135E9">
        <w:rPr>
          <w:rFonts w:cs="Arial"/>
          <w:bCs/>
        </w:rPr>
        <w:t xml:space="preserve">lůžek se zajištěním nepřetržitě obsazené recepce; podmínkou pro místo ubytování je dostupné parkoviště. </w:t>
      </w:r>
    </w:p>
    <w:p w14:paraId="2088B084" w14:textId="2CFF8270" w:rsidR="007135E9" w:rsidRPr="00170728" w:rsidRDefault="007135E9" w:rsidP="00170728">
      <w:pPr>
        <w:pStyle w:val="Nadpis3"/>
        <w:spacing w:before="120" w:after="120" w:line="240" w:lineRule="auto"/>
        <w:ind w:left="1418" w:hanging="851"/>
        <w:contextualSpacing w:val="0"/>
        <w:rPr>
          <w:rFonts w:cs="Arial"/>
          <w:bCs/>
        </w:rPr>
      </w:pPr>
      <w:r w:rsidRPr="00170728">
        <w:rPr>
          <w:rFonts w:cs="Arial"/>
          <w:bCs/>
        </w:rPr>
        <w:t>Stravování bude zajištěno přímo v objektu ubytování; ve formě výživově hodnotné plné penze odpovídající zásadám zdravé výživy, včetně ovoce a zeleniny, s možností výběru menu z dietního jídelníčku sestaveného minimálně ve třech variantách za dohledu dietní sestry; přičemž snídaně jsou požadovány formou samoobslužného systému švédských stolů, oběd a večeře servírovanou formou.</w:t>
      </w:r>
    </w:p>
    <w:p w14:paraId="36E871E0" w14:textId="613BD8DA" w:rsidR="007135E9" w:rsidRPr="0000311A" w:rsidRDefault="007135E9" w:rsidP="00170728">
      <w:pPr>
        <w:pStyle w:val="Nadpis3"/>
        <w:spacing w:before="120" w:after="120" w:line="240" w:lineRule="auto"/>
        <w:ind w:left="1418" w:hanging="851"/>
        <w:contextualSpacing w:val="0"/>
        <w:rPr>
          <w:rFonts w:cs="Arial"/>
          <w:bCs/>
        </w:rPr>
      </w:pPr>
      <w:r w:rsidRPr="00170728">
        <w:rPr>
          <w:rFonts w:cs="Arial"/>
          <w:bCs/>
        </w:rPr>
        <w:t>Každému z účastníků bude během kondičního pobytu poskytnuto nejméně 20 léčebný</w:t>
      </w:r>
      <w:r w:rsidRPr="0000311A">
        <w:rPr>
          <w:rFonts w:cs="Arial"/>
          <w:bCs/>
        </w:rPr>
        <w:t>ch procedur (každá v minimální délce trvání 30 minut, pokud není lékařem určeno jinak), přičemž jako samostatná procedura se nepovažuje odpočinek po proceduře včetně odpočinku se zábalem; za procedury se považují především:</w:t>
      </w:r>
    </w:p>
    <w:p w14:paraId="0E656184" w14:textId="77777777" w:rsidR="007135E9" w:rsidRPr="007135E9" w:rsidRDefault="007135E9" w:rsidP="00170728">
      <w:pPr>
        <w:widowControl w:val="0"/>
        <w:numPr>
          <w:ilvl w:val="0"/>
          <w:numId w:val="41"/>
        </w:numPr>
        <w:spacing w:before="120" w:after="120" w:line="240" w:lineRule="auto"/>
        <w:ind w:left="2126" w:hanging="357"/>
        <w:jc w:val="both"/>
        <w:rPr>
          <w:rFonts w:cs="Arial"/>
          <w:bCs/>
        </w:rPr>
      </w:pPr>
      <w:r w:rsidRPr="007135E9">
        <w:rPr>
          <w:rFonts w:cs="Arial"/>
          <w:bCs/>
        </w:rPr>
        <w:t>individuální minerální vanové koupele,</w:t>
      </w:r>
    </w:p>
    <w:p w14:paraId="625AAED6" w14:textId="77777777" w:rsidR="007135E9" w:rsidRPr="007135E9" w:rsidRDefault="007135E9">
      <w:pPr>
        <w:widowControl w:val="0"/>
        <w:numPr>
          <w:ilvl w:val="0"/>
          <w:numId w:val="41"/>
        </w:numPr>
        <w:spacing w:before="120" w:after="120" w:line="240" w:lineRule="auto"/>
        <w:ind w:left="2126" w:hanging="357"/>
        <w:jc w:val="both"/>
        <w:rPr>
          <w:rFonts w:cs="Arial"/>
          <w:bCs/>
        </w:rPr>
      </w:pPr>
      <w:r w:rsidRPr="007135E9">
        <w:rPr>
          <w:rFonts w:cs="Arial"/>
          <w:bCs/>
        </w:rPr>
        <w:t>termální, uhličité nebo minerální koupele,</w:t>
      </w:r>
    </w:p>
    <w:p w14:paraId="4BF23630" w14:textId="77777777" w:rsidR="007135E9" w:rsidRPr="007135E9" w:rsidRDefault="007135E9">
      <w:pPr>
        <w:widowControl w:val="0"/>
        <w:numPr>
          <w:ilvl w:val="0"/>
          <w:numId w:val="41"/>
        </w:numPr>
        <w:spacing w:before="120" w:after="120" w:line="240" w:lineRule="auto"/>
        <w:ind w:left="2126" w:hanging="357"/>
        <w:jc w:val="both"/>
        <w:rPr>
          <w:rFonts w:cs="Arial"/>
          <w:bCs/>
        </w:rPr>
      </w:pPr>
      <w:r w:rsidRPr="007135E9">
        <w:rPr>
          <w:rFonts w:cs="Arial"/>
          <w:bCs/>
        </w:rPr>
        <w:t>skotské střiky, podvodní masáž včetně stimulačních chodidlových šlapacích  koupelí,</w:t>
      </w:r>
    </w:p>
    <w:p w14:paraId="26159F3D" w14:textId="77777777" w:rsidR="007135E9" w:rsidRPr="007135E9" w:rsidRDefault="007135E9">
      <w:pPr>
        <w:widowControl w:val="0"/>
        <w:numPr>
          <w:ilvl w:val="0"/>
          <w:numId w:val="41"/>
        </w:numPr>
        <w:spacing w:before="120" w:after="120" w:line="240" w:lineRule="auto"/>
        <w:ind w:left="2126" w:hanging="357"/>
        <w:jc w:val="both"/>
        <w:rPr>
          <w:rFonts w:cs="Arial"/>
          <w:bCs/>
        </w:rPr>
      </w:pPr>
      <w:r w:rsidRPr="007135E9">
        <w:rPr>
          <w:rFonts w:cs="Arial"/>
          <w:bCs/>
        </w:rPr>
        <w:t>sauna, parní lázeň, kryoterapie,</w:t>
      </w:r>
    </w:p>
    <w:p w14:paraId="268AABCC" w14:textId="77777777" w:rsidR="007135E9" w:rsidRPr="007135E9" w:rsidRDefault="007135E9">
      <w:pPr>
        <w:widowControl w:val="0"/>
        <w:numPr>
          <w:ilvl w:val="0"/>
          <w:numId w:val="41"/>
        </w:numPr>
        <w:spacing w:before="120" w:after="120" w:line="240" w:lineRule="auto"/>
        <w:ind w:left="2126" w:hanging="357"/>
        <w:jc w:val="both"/>
        <w:rPr>
          <w:rFonts w:cs="Arial"/>
          <w:bCs/>
        </w:rPr>
      </w:pPr>
      <w:r w:rsidRPr="007135E9">
        <w:rPr>
          <w:rFonts w:cs="Arial"/>
          <w:bCs/>
        </w:rPr>
        <w:t xml:space="preserve">podkožní injekce, parafín, léčebné inhalace, </w:t>
      </w:r>
      <w:proofErr w:type="spellStart"/>
      <w:r w:rsidRPr="007135E9">
        <w:rPr>
          <w:rFonts w:cs="Arial"/>
          <w:bCs/>
        </w:rPr>
        <w:t>oxygenoterapie</w:t>
      </w:r>
      <w:proofErr w:type="spellEnd"/>
      <w:r w:rsidRPr="007135E9">
        <w:rPr>
          <w:rFonts w:cs="Arial"/>
          <w:bCs/>
        </w:rPr>
        <w:t>,</w:t>
      </w:r>
    </w:p>
    <w:p w14:paraId="30ED7346" w14:textId="77777777" w:rsidR="007135E9" w:rsidRPr="007135E9" w:rsidRDefault="007135E9">
      <w:pPr>
        <w:widowControl w:val="0"/>
        <w:numPr>
          <w:ilvl w:val="0"/>
          <w:numId w:val="41"/>
        </w:numPr>
        <w:spacing w:before="120" w:after="120" w:line="240" w:lineRule="auto"/>
        <w:ind w:left="2126" w:hanging="357"/>
        <w:jc w:val="both"/>
        <w:rPr>
          <w:rFonts w:cs="Arial"/>
          <w:bCs/>
        </w:rPr>
      </w:pPr>
      <w:r w:rsidRPr="007135E9">
        <w:rPr>
          <w:rFonts w:cs="Arial"/>
          <w:bCs/>
        </w:rPr>
        <w:t>masáž (klasická celková nebo lokální), masáže speciální, manipulační léčba,</w:t>
      </w:r>
    </w:p>
    <w:p w14:paraId="206C06D2" w14:textId="77777777" w:rsidR="007135E9" w:rsidRPr="007135E9" w:rsidRDefault="007135E9">
      <w:pPr>
        <w:widowControl w:val="0"/>
        <w:numPr>
          <w:ilvl w:val="0"/>
          <w:numId w:val="41"/>
        </w:numPr>
        <w:spacing w:before="120" w:after="120" w:line="240" w:lineRule="auto"/>
        <w:ind w:left="2126" w:hanging="357"/>
        <w:jc w:val="both"/>
        <w:rPr>
          <w:rFonts w:cs="Arial"/>
          <w:bCs/>
        </w:rPr>
      </w:pPr>
      <w:r w:rsidRPr="007135E9">
        <w:rPr>
          <w:rFonts w:cs="Arial"/>
          <w:bCs/>
        </w:rPr>
        <w:t>elektroléčba, magnetoterapie, ultrazvuk,</w:t>
      </w:r>
    </w:p>
    <w:p w14:paraId="6B4E5737" w14:textId="77777777" w:rsidR="007135E9" w:rsidRPr="007135E9" w:rsidRDefault="007135E9">
      <w:pPr>
        <w:widowControl w:val="0"/>
        <w:numPr>
          <w:ilvl w:val="0"/>
          <w:numId w:val="41"/>
        </w:numPr>
        <w:spacing w:before="120" w:after="120" w:line="240" w:lineRule="auto"/>
        <w:ind w:left="2126" w:hanging="357"/>
        <w:jc w:val="both"/>
        <w:rPr>
          <w:rFonts w:cs="Arial"/>
          <w:bCs/>
        </w:rPr>
      </w:pPr>
      <w:r w:rsidRPr="007135E9">
        <w:rPr>
          <w:rFonts w:cs="Arial"/>
          <w:bCs/>
        </w:rPr>
        <w:t>tepelné zdroje (např. helioterapie, infračervená lampa),</w:t>
      </w:r>
    </w:p>
    <w:p w14:paraId="3774CA46" w14:textId="77777777" w:rsidR="007135E9" w:rsidRPr="007135E9" w:rsidRDefault="007135E9">
      <w:pPr>
        <w:widowControl w:val="0"/>
        <w:numPr>
          <w:ilvl w:val="0"/>
          <w:numId w:val="41"/>
        </w:numPr>
        <w:spacing w:before="120" w:after="120" w:line="240" w:lineRule="auto"/>
        <w:ind w:left="2126" w:hanging="357"/>
        <w:jc w:val="both"/>
        <w:rPr>
          <w:rFonts w:cs="Arial"/>
          <w:bCs/>
        </w:rPr>
      </w:pPr>
      <w:r w:rsidRPr="007135E9">
        <w:rPr>
          <w:rFonts w:cs="Arial"/>
          <w:bCs/>
        </w:rPr>
        <w:t>bahenní koupele a zábaly,</w:t>
      </w:r>
    </w:p>
    <w:p w14:paraId="1680AB7C" w14:textId="77777777" w:rsidR="007135E9" w:rsidRPr="007135E9" w:rsidRDefault="007135E9">
      <w:pPr>
        <w:widowControl w:val="0"/>
        <w:numPr>
          <w:ilvl w:val="0"/>
          <w:numId w:val="41"/>
        </w:numPr>
        <w:spacing w:before="120" w:after="120" w:line="240" w:lineRule="auto"/>
        <w:ind w:left="2126" w:hanging="357"/>
        <w:jc w:val="both"/>
        <w:rPr>
          <w:rFonts w:cs="Arial"/>
          <w:bCs/>
        </w:rPr>
      </w:pPr>
      <w:r w:rsidRPr="007135E9">
        <w:rPr>
          <w:rFonts w:cs="Arial"/>
          <w:bCs/>
        </w:rPr>
        <w:t>léčebný tělocvik, skupinové cvičení v bazénu,</w:t>
      </w:r>
    </w:p>
    <w:p w14:paraId="613F7588" w14:textId="77777777" w:rsidR="007135E9" w:rsidRPr="007135E9" w:rsidRDefault="007135E9">
      <w:pPr>
        <w:widowControl w:val="0"/>
        <w:numPr>
          <w:ilvl w:val="0"/>
          <w:numId w:val="41"/>
        </w:numPr>
        <w:spacing w:before="120" w:after="120" w:line="240" w:lineRule="auto"/>
        <w:ind w:left="2126" w:hanging="357"/>
        <w:jc w:val="both"/>
        <w:rPr>
          <w:rFonts w:cs="Arial"/>
          <w:bCs/>
        </w:rPr>
      </w:pPr>
      <w:proofErr w:type="spellStart"/>
      <w:r w:rsidRPr="007135E9">
        <w:rPr>
          <w:rFonts w:cs="Arial"/>
          <w:bCs/>
        </w:rPr>
        <w:t>nordic</w:t>
      </w:r>
      <w:proofErr w:type="spellEnd"/>
      <w:r w:rsidRPr="007135E9">
        <w:rPr>
          <w:rFonts w:cs="Arial"/>
          <w:bCs/>
        </w:rPr>
        <w:t xml:space="preserve"> </w:t>
      </w:r>
      <w:proofErr w:type="spellStart"/>
      <w:r w:rsidRPr="007135E9">
        <w:rPr>
          <w:rFonts w:cs="Arial"/>
          <w:bCs/>
        </w:rPr>
        <w:t>walking</w:t>
      </w:r>
      <w:proofErr w:type="spellEnd"/>
      <w:r w:rsidRPr="007135E9">
        <w:rPr>
          <w:rFonts w:cs="Arial"/>
          <w:bCs/>
        </w:rPr>
        <w:t>, klimatoterapie.</w:t>
      </w:r>
    </w:p>
    <w:p w14:paraId="5A8CD92B" w14:textId="6FE3193A" w:rsidR="007135E9" w:rsidRPr="00170728" w:rsidRDefault="007135E9" w:rsidP="00170728">
      <w:pPr>
        <w:pStyle w:val="Nadpis4"/>
        <w:spacing w:before="120" w:after="120" w:line="240" w:lineRule="auto"/>
        <w:ind w:left="1701"/>
        <w:rPr>
          <w:b w:val="0"/>
        </w:rPr>
      </w:pPr>
      <w:r w:rsidRPr="00170728">
        <w:rPr>
          <w:b w:val="0"/>
        </w:rPr>
        <w:t xml:space="preserve">Procedury budou pro všechny účastníky shodné, v odůvodněných </w:t>
      </w:r>
      <w:r w:rsidR="00540E14" w:rsidRPr="00170728">
        <w:rPr>
          <w:b w:val="0"/>
        </w:rPr>
        <w:t>případech budou</w:t>
      </w:r>
      <w:r w:rsidRPr="00170728">
        <w:rPr>
          <w:b w:val="0"/>
        </w:rPr>
        <w:t xml:space="preserve"> stanoveny individuálně lékařem po provedení vstupní lékařské prohlídky podle aktuálního zdravotního stavu, případně se přihlédne k individuálním požadavkům zaměstnance při využití přírodního léčivého zdroje dle místních podmínek, přičemž Objednatel požaduje zachování minimálně 10 různých stanovených léčebných procedur. Na závěr pobytu bude provedena výstupní prohlídka.</w:t>
      </w:r>
    </w:p>
    <w:p w14:paraId="68741CA3" w14:textId="764BA84C" w:rsidR="007135E9" w:rsidRPr="00170728" w:rsidRDefault="007135E9" w:rsidP="00170728">
      <w:pPr>
        <w:pStyle w:val="Nadpis4"/>
        <w:spacing w:before="120" w:after="120" w:line="240" w:lineRule="auto"/>
        <w:ind w:left="1701"/>
        <w:rPr>
          <w:rFonts w:cs="Arial"/>
          <w:b w:val="0"/>
          <w:bCs/>
        </w:rPr>
      </w:pPr>
      <w:r w:rsidRPr="00170728">
        <w:rPr>
          <w:rFonts w:cs="Arial"/>
          <w:b w:val="0"/>
          <w:bCs/>
        </w:rPr>
        <w:t>Jestliže je zaměstnanec Objednatele jako účastník pobytu pojištěncem Zdravotní pojišťovny ministerstva vnitra (dále ZPMV ČR), budou mu poskytnuty další procedury, stanovené po dohodě mezi zaměstnancem a zařízením, v ceně výše příspěvku ZPMV ČR na ozdravný pobyt pojištěnce. Zařízení zvýší Objednateli fakturovanou částku za pobyt tohoto zaměstnance o cenu navýšených procedur. Faktura bude obsahovat seznam pojištěnců ZPMV ČR a navýšených položek odděleně od ostatních účastníků pobytu.</w:t>
      </w:r>
    </w:p>
    <w:p w14:paraId="497B8722" w14:textId="4F8470E8" w:rsidR="007135E9" w:rsidRPr="007135E9" w:rsidRDefault="007135E9" w:rsidP="00170728">
      <w:pPr>
        <w:pStyle w:val="Nadpis3"/>
        <w:spacing w:before="120" w:after="120" w:line="240" w:lineRule="auto"/>
        <w:ind w:left="1418" w:hanging="851"/>
        <w:contextualSpacing w:val="0"/>
        <w:rPr>
          <w:rFonts w:cs="Arial"/>
          <w:bCs/>
        </w:rPr>
      </w:pPr>
      <w:r w:rsidRPr="007135E9">
        <w:rPr>
          <w:rFonts w:cs="Arial"/>
          <w:bCs/>
        </w:rPr>
        <w:t>Minimálně 90 % procedur podle bodu 2.2.4 této smlouvy bude k dispozici přímo v objektu ubytování účastníků nebo budovách s tímto objektem stavebně propojených tak, aby byla zajištěna možnost přechodu mezi budovami v krytém propojení, zbytek v docházkové vzdálenosti do 500 m od objektu ubytování; na základě požadavku Objednatele budou procedury realizovány denně včetně sobot, nedělí a svátků, v minimálně dvanáctihodinovém provozu.</w:t>
      </w:r>
    </w:p>
    <w:p w14:paraId="22FC0F1A" w14:textId="534CC39F" w:rsidR="007135E9" w:rsidRPr="007135E9" w:rsidRDefault="007135E9" w:rsidP="00170728">
      <w:pPr>
        <w:pStyle w:val="Nadpis3"/>
        <w:spacing w:before="120" w:after="120" w:line="240" w:lineRule="auto"/>
        <w:ind w:left="1418" w:hanging="851"/>
        <w:contextualSpacing w:val="0"/>
        <w:rPr>
          <w:rFonts w:cs="Arial"/>
          <w:bCs/>
        </w:rPr>
      </w:pPr>
      <w:r w:rsidRPr="007135E9">
        <w:rPr>
          <w:rFonts w:cs="Arial"/>
          <w:bCs/>
        </w:rPr>
        <w:t xml:space="preserve">Nabídka procedur bude doplněna o edukační program zaměřený na prevenci civilizačních nemocí, správný životní styl a stravování v rozsahu alespoň </w:t>
      </w:r>
      <w:r w:rsidR="00540E14" w:rsidRPr="007135E9">
        <w:rPr>
          <w:rFonts w:cs="Arial"/>
          <w:bCs/>
        </w:rPr>
        <w:t>90minutové</w:t>
      </w:r>
      <w:r w:rsidRPr="007135E9">
        <w:rPr>
          <w:rFonts w:cs="Arial"/>
          <w:bCs/>
        </w:rPr>
        <w:t xml:space="preserve"> přednášky s diskuzí zajištěnou odborníkem v oboru zdravotnictví nebo dietologie. </w:t>
      </w:r>
    </w:p>
    <w:p w14:paraId="3ADC1390" w14:textId="7AD688CD" w:rsidR="007135E9" w:rsidRPr="007135E9" w:rsidRDefault="007135E9" w:rsidP="00170728">
      <w:pPr>
        <w:pStyle w:val="Nadpis3"/>
        <w:spacing w:before="120" w:after="120" w:line="240" w:lineRule="auto"/>
        <w:ind w:left="1418" w:hanging="851"/>
        <w:contextualSpacing w:val="0"/>
        <w:rPr>
          <w:rFonts w:cs="Arial"/>
          <w:bCs/>
        </w:rPr>
      </w:pPr>
      <w:r w:rsidRPr="007135E9">
        <w:rPr>
          <w:rFonts w:cs="Arial"/>
          <w:bCs/>
        </w:rPr>
        <w:t xml:space="preserve">V zařízeních realizujících kondiční pobyty bude vnitřní bazén, posilovna a relaxační centrum, časování a prodej procedur, ošetřovna a možnost využití i dalších obdobných služeb (se specifikací služeb zahrnutých v ceně nebo </w:t>
      </w:r>
      <w:r w:rsidRPr="007135E9">
        <w:rPr>
          <w:rFonts w:cs="Arial"/>
          <w:bCs/>
        </w:rPr>
        <w:lastRenderedPageBreak/>
        <w:t xml:space="preserve">hrazených účastníky pobytu s uvedením ceny). Služby zahrnuté v ceně jsou specifikovány v příloze č. 1 této smlouvy. </w:t>
      </w:r>
    </w:p>
    <w:p w14:paraId="27E76137" w14:textId="4453DD0B" w:rsidR="007135E9" w:rsidRPr="007135E9" w:rsidRDefault="007135E9" w:rsidP="00170728">
      <w:pPr>
        <w:pStyle w:val="Nadpis3"/>
        <w:spacing w:before="120" w:after="120" w:line="240" w:lineRule="auto"/>
        <w:ind w:left="1418" w:hanging="851"/>
        <w:contextualSpacing w:val="0"/>
        <w:rPr>
          <w:rFonts w:cs="Arial"/>
          <w:bCs/>
        </w:rPr>
      </w:pPr>
      <w:r w:rsidRPr="007135E9">
        <w:rPr>
          <w:rFonts w:cs="Arial"/>
          <w:bCs/>
        </w:rPr>
        <w:t xml:space="preserve">V zařízeních realizujících kondiční pobyty bude zajištěna možnost aktivního využití volného času formou pěší turistiky, </w:t>
      </w:r>
      <w:proofErr w:type="spellStart"/>
      <w:r w:rsidRPr="007135E9">
        <w:rPr>
          <w:rFonts w:cs="Arial"/>
          <w:bCs/>
        </w:rPr>
        <w:t>nordic</w:t>
      </w:r>
      <w:proofErr w:type="spellEnd"/>
      <w:r w:rsidRPr="007135E9">
        <w:rPr>
          <w:rFonts w:cs="Arial"/>
          <w:bCs/>
        </w:rPr>
        <w:t xml:space="preserve"> </w:t>
      </w:r>
      <w:proofErr w:type="spellStart"/>
      <w:r w:rsidRPr="007135E9">
        <w:rPr>
          <w:rFonts w:cs="Arial"/>
          <w:bCs/>
        </w:rPr>
        <w:t>walkingu</w:t>
      </w:r>
      <w:proofErr w:type="spellEnd"/>
      <w:r w:rsidRPr="007135E9">
        <w:rPr>
          <w:rFonts w:cs="Arial"/>
          <w:bCs/>
        </w:rPr>
        <w:t xml:space="preserve"> nebo cykloturistiky (nejlépe organizovaně) a vhodné aktivity v zimních měsících a při nepřízni počasí. </w:t>
      </w:r>
    </w:p>
    <w:p w14:paraId="72895604" w14:textId="089D334E" w:rsidR="007135E9" w:rsidRPr="007135E9" w:rsidRDefault="007135E9" w:rsidP="00170728">
      <w:pPr>
        <w:pStyle w:val="Nadpis3"/>
        <w:spacing w:before="120" w:after="120" w:line="240" w:lineRule="auto"/>
        <w:ind w:left="1418" w:hanging="851"/>
        <w:contextualSpacing w:val="0"/>
        <w:rPr>
          <w:rFonts w:cs="Arial"/>
          <w:bCs/>
        </w:rPr>
      </w:pPr>
      <w:r w:rsidRPr="007135E9">
        <w:rPr>
          <w:rFonts w:cs="Arial"/>
          <w:bCs/>
        </w:rPr>
        <w:t>V zařízeních realizujících kondiční pobyty bude nepřetržitě zajištěna lékařská péče se specializací na rehabilitační služby, v průběhu kondičního pobytu bude nepřetržitá dostupnost nemocničního zařízení.</w:t>
      </w:r>
    </w:p>
    <w:p w14:paraId="19B5CBE5" w14:textId="11C5FF92" w:rsidR="007135E9" w:rsidRPr="007135E9" w:rsidRDefault="007135E9" w:rsidP="00170728">
      <w:pPr>
        <w:pStyle w:val="Nadpis3"/>
        <w:spacing w:before="120" w:after="120" w:line="240" w:lineRule="auto"/>
        <w:ind w:left="1418" w:hanging="851"/>
        <w:contextualSpacing w:val="0"/>
        <w:rPr>
          <w:rFonts w:cs="Arial"/>
          <w:bCs/>
        </w:rPr>
      </w:pPr>
      <w:r w:rsidRPr="007135E9">
        <w:rPr>
          <w:rFonts w:cs="Arial"/>
          <w:bCs/>
        </w:rPr>
        <w:t xml:space="preserve">Kondiční pobyty budou realizovány ve čtyřech zařízeních lázeňského typu umístěných v různých lokalitách na území České republiky, z toho dvě ze zařízení lázeňského typu budou umístěna v Čechách a dvě na Moravě. Podrobná specifikace všech těchto čtyř zařízení, ve kterých budou pobyty realizovány, včetně fotografií a návrhu jídelníčku, je přílohou č. 2 </w:t>
      </w:r>
      <w:proofErr w:type="gramStart"/>
      <w:r w:rsidRPr="007135E9">
        <w:rPr>
          <w:rFonts w:cs="Arial"/>
          <w:bCs/>
        </w:rPr>
        <w:t>této</w:t>
      </w:r>
      <w:proofErr w:type="gramEnd"/>
      <w:r w:rsidRPr="007135E9">
        <w:rPr>
          <w:rFonts w:cs="Arial"/>
          <w:bCs/>
        </w:rPr>
        <w:t xml:space="preserve"> smlouvy. </w:t>
      </w:r>
    </w:p>
    <w:p w14:paraId="6E5BCE28" w14:textId="73EA3B69" w:rsidR="007135E9" w:rsidRPr="007135E9" w:rsidRDefault="007135E9" w:rsidP="00170728">
      <w:pPr>
        <w:pStyle w:val="Nadpis3"/>
        <w:spacing w:before="120" w:after="120" w:line="240" w:lineRule="auto"/>
        <w:ind w:left="1418" w:hanging="851"/>
        <w:contextualSpacing w:val="0"/>
        <w:rPr>
          <w:rFonts w:cs="Arial"/>
          <w:bCs/>
        </w:rPr>
      </w:pPr>
      <w:r w:rsidRPr="007135E9">
        <w:rPr>
          <w:rFonts w:cs="Arial"/>
          <w:bCs/>
        </w:rPr>
        <w:t xml:space="preserve">Poskytovatel zajistí kapacitu pro realizaci pobytů tak, aby poměr mezi objemem kondičních pobytů v zařízeních umístěných v Čechách a objemem kondičních pobytů v zařízeních umístěných na Moravě byl přibližně stejný.  Poměr mezi objemem kondičních pobytů v jednotlivých zařízeních bude nejméně 20 % pobytů z celkového počtu v každém zařízení. </w:t>
      </w:r>
    </w:p>
    <w:p w14:paraId="5300B6B0" w14:textId="7BF60DE6" w:rsidR="007135E9" w:rsidRPr="007135E9" w:rsidRDefault="007135E9" w:rsidP="00170728">
      <w:pPr>
        <w:pStyle w:val="Nadpis3"/>
        <w:spacing w:before="120" w:after="120" w:line="240" w:lineRule="auto"/>
        <w:ind w:left="1418" w:hanging="851"/>
        <w:contextualSpacing w:val="0"/>
        <w:rPr>
          <w:rFonts w:cs="Arial"/>
          <w:bCs/>
        </w:rPr>
      </w:pPr>
      <w:r w:rsidRPr="007135E9">
        <w:rPr>
          <w:rFonts w:cs="Arial"/>
          <w:bCs/>
        </w:rPr>
        <w:t>Každý zaměstnanec Správy železnic, státní organizace vyslaný Objednatelem na pobyt bude vybaven příslušným poukazem vydaným Správou železnic, státní organizací.</w:t>
      </w:r>
    </w:p>
    <w:p w14:paraId="5D6D55FA" w14:textId="298019FB" w:rsidR="007135E9" w:rsidRPr="007135E9" w:rsidRDefault="007135E9" w:rsidP="00170728">
      <w:pPr>
        <w:pStyle w:val="Nadpis3"/>
        <w:spacing w:before="120" w:after="120" w:line="240" w:lineRule="auto"/>
        <w:ind w:left="1418" w:hanging="851"/>
        <w:contextualSpacing w:val="0"/>
        <w:rPr>
          <w:rFonts w:cs="Arial"/>
          <w:bCs/>
        </w:rPr>
      </w:pPr>
      <w:r w:rsidRPr="007135E9">
        <w:rPr>
          <w:rFonts w:cs="Arial"/>
          <w:bCs/>
        </w:rPr>
        <w:t>Poskytovatel zajistí, aby účastníci pobytů byli prokazatelným způsobem seznámeni s podmínkami programu pobytu, jeho režimem a řádem zařízení, v němž je pobyt realizován.</w:t>
      </w:r>
    </w:p>
    <w:p w14:paraId="46884212" w14:textId="32717B8A" w:rsidR="007135E9" w:rsidRPr="007135E9" w:rsidRDefault="007135E9" w:rsidP="00170728">
      <w:pPr>
        <w:pStyle w:val="Nadpis3"/>
        <w:spacing w:before="120" w:after="120" w:line="240" w:lineRule="auto"/>
        <w:ind w:left="1418" w:hanging="851"/>
        <w:contextualSpacing w:val="0"/>
        <w:rPr>
          <w:rFonts w:cs="Arial"/>
          <w:bCs/>
        </w:rPr>
      </w:pPr>
      <w:r w:rsidRPr="007135E9">
        <w:rPr>
          <w:rFonts w:cs="Arial"/>
          <w:bCs/>
        </w:rPr>
        <w:t>Poskytovatel zajistí, aby byl vyloučen účastník pobytu, který poruší povinnosti vyplývající z jeho účasti na pobytu ve smyslu Podnikové kolektivní smlouvy Správy železnic, státní organizace (např. neúčast na procedurách, pozdní nástup na kondiční pobyt, předčasné ukončení kondičního pobytu bez vážného důvodu apod.).</w:t>
      </w:r>
    </w:p>
    <w:p w14:paraId="439EFEEB" w14:textId="77777777" w:rsidR="007135E9" w:rsidRPr="002A53B4" w:rsidRDefault="007135E9" w:rsidP="00170728">
      <w:pPr>
        <w:pStyle w:val="Nadpis2"/>
        <w:spacing w:before="120" w:after="120"/>
        <w:contextualSpacing w:val="0"/>
        <w:rPr>
          <w:u w:val="single"/>
        </w:rPr>
      </w:pPr>
      <w:r w:rsidRPr="002A53B4">
        <w:rPr>
          <w:u w:val="single"/>
        </w:rPr>
        <w:t>Vyhrazené změny závazku</w:t>
      </w:r>
    </w:p>
    <w:p w14:paraId="45A65C4E" w14:textId="77777777" w:rsidR="007135E9" w:rsidRPr="002A53B4" w:rsidRDefault="007135E9" w:rsidP="00170728">
      <w:pPr>
        <w:pStyle w:val="Nadpis3"/>
        <w:spacing w:before="120" w:after="120" w:line="240" w:lineRule="auto"/>
        <w:ind w:left="1276"/>
        <w:contextualSpacing w:val="0"/>
        <w:rPr>
          <w:rFonts w:cs="Arial"/>
          <w:bCs/>
        </w:rPr>
      </w:pPr>
      <w:r w:rsidRPr="002A53B4">
        <w:t>Objednatel si vyhrazuje v souladu s § 100 odst. 1 zákona č. 134/2016 Sb., o zadávání veřejných zakázek, ve znění pozdějších předpisů, (dále jen „ZZVZ“) právo nenaplnit celkový počet pobytů z důvodu nižšího zájmu zaměstnanců anebo z důvodu racionalizačních opatření v průběhu roku 202</w:t>
      </w:r>
      <w:r>
        <w:t>2</w:t>
      </w:r>
      <w:r w:rsidRPr="002A53B4">
        <w:t xml:space="preserve">. Hodnota této výhrady činí 20 % z celkového počtu pobytů uvedeného v čl. 3.1 této smlouvy. </w:t>
      </w:r>
    </w:p>
    <w:p w14:paraId="620E778C" w14:textId="1752EBA4" w:rsidR="004E1498" w:rsidRPr="006062F9" w:rsidRDefault="007135E9" w:rsidP="00170728">
      <w:pPr>
        <w:pStyle w:val="Nadpis3"/>
        <w:spacing w:before="120" w:after="120" w:line="240" w:lineRule="auto"/>
        <w:ind w:left="1276"/>
        <w:contextualSpacing w:val="0"/>
      </w:pPr>
      <w:r w:rsidRPr="002A53B4">
        <w:t xml:space="preserve">Objednatel si zároveň v souladu s ustanovením § 100 odst. 1 ZZVZ vyhrazuje právo nenaplnit celkový počet pobytů rovněž v případě, že budou vydána taková mimořádná bezpečnostní opatření a omezení, která souvisejí se zabráněním šíření onemocnění, zejména ne však výlučně se šířením onemocnění COVID-19 způsobené </w:t>
      </w:r>
      <w:proofErr w:type="spellStart"/>
      <w:r w:rsidRPr="002A53B4">
        <w:t>koronavirem</w:t>
      </w:r>
      <w:proofErr w:type="spellEnd"/>
      <w:r w:rsidRPr="002A53B4">
        <w:t xml:space="preserve"> SARS-CoV-2. Jedná se zejména o možné nařízení nouzového stavu, případně jiných státem nařízených omezení a opatření. </w:t>
      </w:r>
      <w:proofErr w:type="spellStart"/>
      <w:r w:rsidRPr="002A53B4">
        <w:t>Příkladmo</w:t>
      </w:r>
      <w:proofErr w:type="spellEnd"/>
      <w:r w:rsidRPr="002A53B4">
        <w:t xml:space="preserve"> lze uvést zamezení, zákaz nebo jiné omezení pohybu osob v celém daném státě nebo dotčené oblasti; interní opatření Objednatele. V takovém případě může být hodnota změny vyšší než ta, která je uvedená v čl. 2.3.1. této smlouvy, tedy vyšší než 20% z celkového počtu kondičních pobytů uvedených v čl. 3.1 této zadávací dokumentace, ale pouze o nezbytnou výši.  </w:t>
      </w:r>
    </w:p>
    <w:p w14:paraId="2455B78C" w14:textId="5DD63E1F" w:rsidR="007135E9" w:rsidRPr="007135E9" w:rsidRDefault="007135E9" w:rsidP="00170728">
      <w:pPr>
        <w:pStyle w:val="Nadpis1"/>
        <w:spacing w:before="120"/>
        <w:ind w:left="432" w:hanging="432"/>
        <w:rPr>
          <w:lang w:eastAsia="cs-CZ"/>
        </w:rPr>
      </w:pPr>
      <w:r>
        <w:rPr>
          <w:rFonts w:eastAsia="Times New Roman"/>
          <w:lang w:eastAsia="cs-CZ"/>
        </w:rPr>
        <w:t xml:space="preserve">Počet </w:t>
      </w:r>
      <w:r w:rsidRPr="007135E9">
        <w:rPr>
          <w:lang w:eastAsia="cs-CZ"/>
        </w:rPr>
        <w:t>pobytů a termíny plnění, doba plnění</w:t>
      </w:r>
    </w:p>
    <w:p w14:paraId="076F47AF" w14:textId="78C181F4" w:rsidR="007135E9" w:rsidRPr="00170728" w:rsidRDefault="00FF7D70" w:rsidP="007E6A9B">
      <w:pPr>
        <w:pStyle w:val="Nadpis2"/>
        <w:numPr>
          <w:ilvl w:val="0"/>
          <w:numId w:val="0"/>
        </w:numPr>
        <w:spacing w:before="120" w:after="120"/>
        <w:ind w:left="576" w:hanging="576"/>
        <w:rPr>
          <w:b/>
          <w:bCs/>
        </w:rPr>
      </w:pPr>
      <w:r>
        <w:t xml:space="preserve">3.1    </w:t>
      </w:r>
      <w:r w:rsidR="007135E9" w:rsidRPr="007135E9">
        <w:t xml:space="preserve">Poskytovatel je povinen zajistit pobyty pro nejméně 3 000 zaměstnanců </w:t>
      </w:r>
      <w:r w:rsidR="007135E9" w:rsidRPr="00170728">
        <w:rPr>
          <w:rFonts w:cs="Arial"/>
          <w:bCs/>
        </w:rPr>
        <w:t>Objednatele.</w:t>
      </w:r>
    </w:p>
    <w:p w14:paraId="531DC589" w14:textId="2440E5E1" w:rsidR="007135E9" w:rsidRPr="007135E9" w:rsidRDefault="007135E9" w:rsidP="00170728">
      <w:pPr>
        <w:numPr>
          <w:ilvl w:val="1"/>
          <w:numId w:val="43"/>
        </w:numPr>
        <w:overflowPunct w:val="0"/>
        <w:autoSpaceDE w:val="0"/>
        <w:autoSpaceDN w:val="0"/>
        <w:adjustRightInd w:val="0"/>
        <w:spacing w:before="120" w:after="120" w:line="240" w:lineRule="auto"/>
        <w:ind w:left="567" w:hanging="567"/>
        <w:jc w:val="both"/>
        <w:textAlignment w:val="baseline"/>
        <w:outlineLvl w:val="1"/>
        <w:rPr>
          <w:rFonts w:eastAsia="Times New Roman" w:cs="Times New Roman"/>
          <w:lang w:eastAsia="cs-CZ"/>
        </w:rPr>
      </w:pPr>
      <w:r w:rsidRPr="007135E9">
        <w:rPr>
          <w:rFonts w:eastAsia="Times New Roman" w:cs="Times New Roman"/>
          <w:lang w:eastAsia="cs-CZ"/>
        </w:rPr>
        <w:t xml:space="preserve">Pobyty budou realizovány v období od účinnosti smlouvy do </w:t>
      </w:r>
      <w:r w:rsidR="00540E14">
        <w:rPr>
          <w:rFonts w:eastAsia="Times New Roman" w:cs="Times New Roman"/>
          <w:lang w:eastAsia="cs-CZ"/>
        </w:rPr>
        <w:t>20</w:t>
      </w:r>
      <w:r w:rsidRPr="007135E9">
        <w:rPr>
          <w:rFonts w:eastAsia="Times New Roman" w:cs="Times New Roman"/>
          <w:lang w:eastAsia="cs-CZ"/>
        </w:rPr>
        <w:t>. 12. 202</w:t>
      </w:r>
      <w:r w:rsidR="00540E14">
        <w:rPr>
          <w:rFonts w:eastAsia="Times New Roman" w:cs="Times New Roman"/>
          <w:lang w:eastAsia="cs-CZ"/>
        </w:rPr>
        <w:t>3</w:t>
      </w:r>
      <w:r w:rsidRPr="007135E9">
        <w:rPr>
          <w:rFonts w:eastAsia="Times New Roman" w:cs="Times New Roman"/>
          <w:lang w:eastAsia="cs-CZ"/>
        </w:rPr>
        <w:t xml:space="preserve">, včetně. Poskytovatel je povinen poskytovat plnění Předmětu služeb od účinnosti této smlouvy do </w:t>
      </w:r>
      <w:r w:rsidR="001F68AE">
        <w:rPr>
          <w:rFonts w:eastAsia="Times New Roman" w:cs="Times New Roman"/>
          <w:lang w:eastAsia="cs-CZ"/>
        </w:rPr>
        <w:t>20</w:t>
      </w:r>
      <w:r w:rsidRPr="007135E9">
        <w:rPr>
          <w:rFonts w:eastAsia="Times New Roman" w:cs="Times New Roman"/>
          <w:lang w:eastAsia="cs-CZ"/>
        </w:rPr>
        <w:t>. 12. 202</w:t>
      </w:r>
      <w:r w:rsidR="00C6245F">
        <w:rPr>
          <w:rFonts w:eastAsia="Times New Roman" w:cs="Times New Roman"/>
          <w:lang w:eastAsia="cs-CZ"/>
        </w:rPr>
        <w:t>3</w:t>
      </w:r>
      <w:r w:rsidRPr="007135E9">
        <w:rPr>
          <w:rFonts w:eastAsia="Times New Roman" w:cs="Times New Roman"/>
          <w:lang w:eastAsia="cs-CZ"/>
        </w:rPr>
        <w:t>.</w:t>
      </w:r>
    </w:p>
    <w:p w14:paraId="3830051E" w14:textId="77777777" w:rsidR="007135E9" w:rsidRPr="007135E9" w:rsidRDefault="007135E9">
      <w:pPr>
        <w:numPr>
          <w:ilvl w:val="1"/>
          <w:numId w:val="43"/>
        </w:numPr>
        <w:overflowPunct w:val="0"/>
        <w:autoSpaceDE w:val="0"/>
        <w:autoSpaceDN w:val="0"/>
        <w:adjustRightInd w:val="0"/>
        <w:spacing w:before="120" w:after="120" w:line="240" w:lineRule="auto"/>
        <w:ind w:left="567" w:hanging="567"/>
        <w:jc w:val="both"/>
        <w:textAlignment w:val="baseline"/>
        <w:outlineLvl w:val="1"/>
        <w:rPr>
          <w:rFonts w:eastAsia="Times New Roman" w:cs="Times New Roman"/>
          <w:lang w:eastAsia="cs-CZ"/>
        </w:rPr>
      </w:pPr>
      <w:r w:rsidRPr="007135E9">
        <w:rPr>
          <w:rFonts w:eastAsia="Times New Roman" w:cs="Times New Roman"/>
          <w:lang w:eastAsia="cs-CZ"/>
        </w:rPr>
        <w:t xml:space="preserve">Požadavky upřesňující požadované počty kondičních pobytů včetně časového harmonogramu a lokality, budou Poskytovateli předány cestou personálního odboru Generálního ředitelství Správy železnic, státní organizace. Tyto požadavky budou předávány Poskytovateli minimálně 28 dní před nástupem účastníků na pobyt (netýká se termínů s nástupem pobytů do 60 dnů od předání termínů ze strany Poskytovatele). </w:t>
      </w:r>
      <w:r w:rsidRPr="007135E9">
        <w:rPr>
          <w:rFonts w:eastAsia="Times New Roman" w:cs="Times New Roman"/>
          <w:lang w:eastAsia="cs-CZ"/>
        </w:rPr>
        <w:lastRenderedPageBreak/>
        <w:t>Podrobnosti vzájemné komunikace budou smluvními stranami dohodnuty nejpozději do jednoho týdne od účinnosti této smlouvy.</w:t>
      </w:r>
    </w:p>
    <w:p w14:paraId="25411C67" w14:textId="77777777" w:rsidR="007135E9" w:rsidRPr="007135E9" w:rsidRDefault="007135E9">
      <w:pPr>
        <w:numPr>
          <w:ilvl w:val="1"/>
          <w:numId w:val="43"/>
        </w:numPr>
        <w:overflowPunct w:val="0"/>
        <w:autoSpaceDE w:val="0"/>
        <w:autoSpaceDN w:val="0"/>
        <w:adjustRightInd w:val="0"/>
        <w:spacing w:before="120" w:after="120" w:line="240" w:lineRule="auto"/>
        <w:ind w:left="567" w:hanging="567"/>
        <w:jc w:val="both"/>
        <w:textAlignment w:val="baseline"/>
        <w:outlineLvl w:val="1"/>
        <w:rPr>
          <w:rFonts w:eastAsia="Times New Roman" w:cs="Times New Roman"/>
          <w:b/>
          <w:bCs/>
          <w:lang w:eastAsia="cs-CZ"/>
        </w:rPr>
      </w:pPr>
      <w:r w:rsidRPr="007135E9">
        <w:rPr>
          <w:rFonts w:eastAsia="Times New Roman" w:cs="Times New Roman"/>
          <w:lang w:eastAsia="cs-CZ"/>
        </w:rPr>
        <w:t xml:space="preserve">Smluvní strany se dohodly, že v případě nenaplnění objednané kapacity nebudou Poskytovatelem Objednateli účtovány storno poplatky, sankce, náhrada škody, pokud takovou informaci zašle Objednatel Poskytovateli do 15 dnů před termínem nástupu na kondiční pobyt. Tato lhůta neplatí v době vyhlášeného nouzového stavu, </w:t>
      </w:r>
      <w:r w:rsidRPr="007135E9">
        <w:rPr>
          <w:rFonts w:eastAsia="Times New Roman" w:cs="Arial"/>
          <w:bCs/>
          <w:lang w:eastAsia="cs-CZ"/>
        </w:rPr>
        <w:t>nebo jiných, státem nařízených omezení.</w:t>
      </w:r>
    </w:p>
    <w:p w14:paraId="4DEB605A" w14:textId="68BFA19B" w:rsidR="007135E9" w:rsidRPr="007135E9" w:rsidRDefault="007135E9">
      <w:pPr>
        <w:numPr>
          <w:ilvl w:val="1"/>
          <w:numId w:val="43"/>
        </w:numPr>
        <w:overflowPunct w:val="0"/>
        <w:autoSpaceDE w:val="0"/>
        <w:autoSpaceDN w:val="0"/>
        <w:adjustRightInd w:val="0"/>
        <w:spacing w:before="120" w:after="120" w:line="240" w:lineRule="auto"/>
        <w:ind w:left="567" w:hanging="567"/>
        <w:jc w:val="both"/>
        <w:textAlignment w:val="baseline"/>
        <w:outlineLvl w:val="1"/>
        <w:rPr>
          <w:rFonts w:eastAsia="Times New Roman" w:cs="Times New Roman"/>
          <w:lang w:eastAsia="cs-CZ"/>
        </w:rPr>
      </w:pPr>
      <w:r w:rsidRPr="007135E9">
        <w:rPr>
          <w:rFonts w:eastAsia="Times New Roman" w:cs="Times New Roman"/>
          <w:lang w:eastAsia="cs-CZ"/>
        </w:rPr>
        <w:t xml:space="preserve">V případě volné kapacity ubytovacího zařízení umožní Poskytovatel i poddodavatel, na základě individuálního požadavku, pobyt rodinného příslušníka zaměstnance čerpajícího kondiční pobyt v rozsahu kondičního pobytu dle této smlouvy. Cena pobytu rodinného příslušníka bude individuálně hrazena zvlášť. Tato cena není zahrnuta do finančního objemu této smlouvy. Poskytovatel není povinen za pobyt rodinného příslušníka garantovat cenu uvedenou v čl. </w:t>
      </w:r>
      <w:r w:rsidR="00FF7D70">
        <w:rPr>
          <w:rFonts w:eastAsia="Times New Roman" w:cs="Times New Roman"/>
          <w:lang w:eastAsia="cs-CZ"/>
        </w:rPr>
        <w:t>5</w:t>
      </w:r>
      <w:r w:rsidR="00FF7D70" w:rsidRPr="007135E9">
        <w:rPr>
          <w:rFonts w:eastAsia="Times New Roman" w:cs="Times New Roman"/>
          <w:lang w:eastAsia="cs-CZ"/>
        </w:rPr>
        <w:t xml:space="preserve"> </w:t>
      </w:r>
      <w:r w:rsidRPr="007135E9">
        <w:rPr>
          <w:rFonts w:eastAsia="Times New Roman" w:cs="Times New Roman"/>
          <w:lang w:eastAsia="cs-CZ"/>
        </w:rPr>
        <w:t>této smlouvy, neboť tato cena se rovná cenové nabídce v předcházejícím zadávacím řízení, jehož předmětem nebyl pobyt rodinných příslušníků.</w:t>
      </w:r>
    </w:p>
    <w:p w14:paraId="1A569D85" w14:textId="2FF0675B" w:rsidR="00FF1C8F" w:rsidRPr="006062F9" w:rsidRDefault="00FF1C8F" w:rsidP="00170728">
      <w:pPr>
        <w:pStyle w:val="Nadpis1"/>
        <w:spacing w:before="120"/>
        <w:rPr>
          <w:rFonts w:eastAsia="Times New Roman"/>
          <w:lang w:eastAsia="cs-CZ"/>
        </w:rPr>
      </w:pPr>
      <w:r w:rsidRPr="006062F9">
        <w:rPr>
          <w:rFonts w:eastAsia="Times New Roman"/>
          <w:lang w:eastAsia="cs-CZ"/>
        </w:rPr>
        <w:t>Místo plnění</w:t>
      </w:r>
    </w:p>
    <w:p w14:paraId="07E5A421" w14:textId="77777777" w:rsidR="00FF1C8F" w:rsidRDefault="00FF1C8F" w:rsidP="00170728">
      <w:pPr>
        <w:pStyle w:val="Nadpis2"/>
        <w:spacing w:before="120" w:after="120"/>
        <w:contextualSpacing w:val="0"/>
        <w:jc w:val="left"/>
      </w:pPr>
      <w:r w:rsidRPr="006062F9">
        <w:t>Místem plnění j</w:t>
      </w:r>
      <w:r>
        <w:t>sou zařízení lázeňského typu na území</w:t>
      </w:r>
      <w:r w:rsidRPr="006062F9">
        <w:t xml:space="preserve"> </w:t>
      </w:r>
      <w:r>
        <w:t>České republiky, konkrétní místa plnění jsou:</w:t>
      </w:r>
    </w:p>
    <w:p w14:paraId="0FD62AEE" w14:textId="77777777" w:rsidR="00FF1C8F" w:rsidRDefault="00FF1C8F" w:rsidP="00170728">
      <w:pPr>
        <w:pStyle w:val="Nadpis3"/>
        <w:spacing w:before="120" w:after="120" w:line="240" w:lineRule="auto"/>
        <w:ind w:left="1276"/>
        <w:contextualSpacing w:val="0"/>
      </w:pPr>
      <w:r>
        <w:t>Čechy       ……………………………………………………</w:t>
      </w:r>
      <w:r w:rsidRPr="00982BEB">
        <w:rPr>
          <w:rFonts w:asciiTheme="majorHAnsi" w:hAnsiTheme="majorHAnsi"/>
          <w:noProof/>
          <w:highlight w:val="green"/>
        </w:rPr>
        <w:t>[</w:t>
      </w:r>
      <w:r w:rsidRPr="00982BEB">
        <w:rPr>
          <w:rFonts w:asciiTheme="majorHAnsi" w:hAnsiTheme="majorHAnsi"/>
          <w:i/>
          <w:iCs/>
          <w:noProof/>
          <w:highlight w:val="green"/>
        </w:rPr>
        <w:t>DOPLNÍ POSKYTOVATEL</w:t>
      </w:r>
      <w:r w:rsidRPr="00982BEB">
        <w:rPr>
          <w:rFonts w:asciiTheme="majorHAnsi" w:hAnsiTheme="majorHAnsi"/>
          <w:noProof/>
          <w:highlight w:val="green"/>
        </w:rPr>
        <w:t>]</w:t>
      </w:r>
    </w:p>
    <w:p w14:paraId="2639B4FE" w14:textId="77777777" w:rsidR="00FF1C8F" w:rsidRDefault="00FF1C8F" w:rsidP="00170728">
      <w:pPr>
        <w:pStyle w:val="Nadpis3"/>
        <w:spacing w:before="120" w:after="120" w:line="240" w:lineRule="auto"/>
        <w:ind w:left="1276"/>
        <w:contextualSpacing w:val="0"/>
        <w:rPr>
          <w:rFonts w:asciiTheme="majorHAnsi" w:hAnsiTheme="majorHAnsi"/>
          <w:noProof/>
        </w:rPr>
      </w:pPr>
      <w:r>
        <w:t>Morava     ……………………………………………………</w:t>
      </w:r>
      <w:r w:rsidRPr="00982BEB">
        <w:rPr>
          <w:rFonts w:asciiTheme="majorHAnsi" w:hAnsiTheme="majorHAnsi"/>
          <w:noProof/>
          <w:highlight w:val="green"/>
        </w:rPr>
        <w:t>[</w:t>
      </w:r>
      <w:r w:rsidRPr="00982BEB">
        <w:rPr>
          <w:rFonts w:asciiTheme="majorHAnsi" w:hAnsiTheme="majorHAnsi"/>
          <w:i/>
          <w:iCs/>
          <w:noProof/>
          <w:highlight w:val="green"/>
        </w:rPr>
        <w:t>DOPLNÍ POSKYTOVATEL</w:t>
      </w:r>
      <w:r w:rsidRPr="00982BEB">
        <w:rPr>
          <w:rFonts w:asciiTheme="majorHAnsi" w:hAnsiTheme="majorHAnsi"/>
          <w:noProof/>
          <w:highlight w:val="green"/>
        </w:rPr>
        <w:t>]</w:t>
      </w:r>
    </w:p>
    <w:p w14:paraId="0EE14786" w14:textId="77777777" w:rsidR="00FF1C8F" w:rsidRDefault="00FF1C8F" w:rsidP="00170728">
      <w:pPr>
        <w:pStyle w:val="Nadpis2"/>
        <w:spacing w:before="120" w:after="120"/>
        <w:ind w:left="578" w:hanging="578"/>
        <w:contextualSpacing w:val="0"/>
        <w:jc w:val="left"/>
        <w:rPr>
          <w:rFonts w:asciiTheme="majorHAnsi" w:hAnsiTheme="majorHAnsi"/>
          <w:noProof/>
        </w:rPr>
      </w:pPr>
      <w:r>
        <w:rPr>
          <w:rFonts w:asciiTheme="majorHAnsi" w:hAnsiTheme="majorHAnsi"/>
          <w:noProof/>
        </w:rPr>
        <w:t>Kondiční pobyty budou realizovány v místech dostupných vlakovým spojením.Pokud je vlaková stanice vzdálena dále než 2 km od místa ubytování a ubytovací zařízení není dostupné místní hromadnou dopravou, zajistí Poskytovatel zaměstnanců Objednatele do místa ubytování a po ukončení pobytu zpět k vlakové stanici. Náklady na přepravu zaměstnanců Objednatele jsou zohledněny v ceně uvedené v čl. 5.1. této smlouvy.</w:t>
      </w:r>
    </w:p>
    <w:p w14:paraId="600D21AE" w14:textId="16D0E790" w:rsidR="004E1498" w:rsidRPr="006062F9" w:rsidRDefault="007135E9" w:rsidP="00170728">
      <w:pPr>
        <w:pStyle w:val="Nadpis1"/>
        <w:spacing w:before="120"/>
        <w:rPr>
          <w:rFonts w:eastAsia="Times New Roman"/>
          <w:lang w:eastAsia="cs-CZ"/>
        </w:rPr>
      </w:pPr>
      <w:r w:rsidRPr="006062F9">
        <w:rPr>
          <w:rFonts w:eastAsia="Times New Roman"/>
          <w:lang w:eastAsia="cs-CZ"/>
        </w:rPr>
        <w:t xml:space="preserve"> </w:t>
      </w:r>
      <w:r>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76A6D93A" w14:textId="77777777" w:rsidR="007135E9" w:rsidRDefault="007135E9" w:rsidP="00170728">
      <w:pPr>
        <w:pStyle w:val="Nadpis2"/>
        <w:spacing w:before="120" w:after="120"/>
        <w:contextualSpacing w:val="0"/>
      </w:pPr>
      <w:r w:rsidRPr="008F454C">
        <w:t xml:space="preserve">Cena </w:t>
      </w:r>
      <w:r>
        <w:t>jednoho 12denního pobytu pro jednu osobu</w:t>
      </w:r>
      <w:r w:rsidRPr="008F454C">
        <w:t xml:space="preserve"> </w:t>
      </w:r>
    </w:p>
    <w:p w14:paraId="79E8872B" w14:textId="77777777" w:rsidR="007135E9" w:rsidRPr="008F454C" w:rsidRDefault="007135E9">
      <w:pPr>
        <w:pStyle w:val="Nadpis3"/>
        <w:spacing w:before="120" w:after="120" w:line="240" w:lineRule="auto"/>
        <w:ind w:left="1276"/>
        <w:contextualSpacing w:val="0"/>
      </w:pPr>
      <w:r>
        <w:t xml:space="preserve">Cena </w:t>
      </w:r>
      <w:r w:rsidRPr="008F454C">
        <w:t>bez DPH</w:t>
      </w:r>
      <w:r w:rsidRPr="008F454C">
        <w:tab/>
      </w:r>
      <w:r w:rsidRPr="008F454C">
        <w:tab/>
      </w:r>
      <w:r w:rsidRPr="000E5311">
        <w:rPr>
          <w:highlight w:val="green"/>
        </w:rPr>
        <w:t>…………………</w:t>
      </w:r>
      <w:r w:rsidRPr="008F454C">
        <w:t xml:space="preserve"> Kč</w:t>
      </w:r>
    </w:p>
    <w:p w14:paraId="68967B9F" w14:textId="77777777" w:rsidR="007135E9" w:rsidRPr="006062F9" w:rsidRDefault="007135E9">
      <w:pPr>
        <w:pStyle w:val="Nadpis3"/>
        <w:spacing w:before="120" w:after="120" w:line="240" w:lineRule="auto"/>
        <w:ind w:left="1276"/>
        <w:contextualSpacing w:val="0"/>
        <w:rPr>
          <w:rFonts w:asciiTheme="majorHAnsi" w:hAnsiTheme="majorHAnsi"/>
        </w:rPr>
      </w:pPr>
      <w:r w:rsidRPr="006062F9">
        <w:rPr>
          <w:rFonts w:asciiTheme="majorHAnsi" w:hAnsiTheme="majorHAnsi" w:cs="Calibri"/>
        </w:rPr>
        <w:t>Výše DPH</w:t>
      </w:r>
      <w:r w:rsidRPr="006062F9">
        <w:rPr>
          <w:rFonts w:asciiTheme="majorHAnsi" w:hAnsiTheme="majorHAnsi" w:cs="Calibri"/>
        </w:rPr>
        <w:tab/>
      </w:r>
      <w:r w:rsidRPr="006062F9">
        <w:rPr>
          <w:rFonts w:asciiTheme="majorHAnsi" w:hAnsiTheme="majorHAnsi" w:cs="Calibri"/>
        </w:rPr>
        <w:tab/>
      </w:r>
      <w:r w:rsidRPr="000E5311">
        <w:rPr>
          <w:highlight w:val="green"/>
        </w:rPr>
        <w:t>…………………</w:t>
      </w:r>
      <w:r w:rsidRPr="008F454C">
        <w:t xml:space="preserve"> Kč</w:t>
      </w:r>
    </w:p>
    <w:p w14:paraId="70117E77" w14:textId="77777777" w:rsidR="007135E9" w:rsidRPr="000E5311" w:rsidRDefault="007135E9">
      <w:pPr>
        <w:pStyle w:val="Nadpis3"/>
        <w:spacing w:before="120" w:after="120" w:line="240" w:lineRule="auto"/>
        <w:ind w:left="1276"/>
        <w:contextualSpacing w:val="0"/>
        <w:rPr>
          <w:rFonts w:asciiTheme="majorHAnsi" w:hAnsiTheme="majorHAnsi"/>
        </w:rPr>
      </w:pPr>
      <w:r w:rsidRPr="006062F9">
        <w:rPr>
          <w:rFonts w:asciiTheme="majorHAnsi" w:hAnsiTheme="majorHAnsi"/>
        </w:rPr>
        <w:t>Cena s DPH</w:t>
      </w:r>
      <w:r w:rsidRPr="006062F9">
        <w:rPr>
          <w:rFonts w:asciiTheme="majorHAnsi" w:hAnsiTheme="majorHAnsi"/>
        </w:rPr>
        <w:tab/>
      </w:r>
      <w:r w:rsidRPr="006062F9">
        <w:rPr>
          <w:rFonts w:asciiTheme="majorHAnsi" w:hAnsiTheme="majorHAnsi"/>
        </w:rPr>
        <w:tab/>
      </w:r>
      <w:r w:rsidRPr="000E5311">
        <w:rPr>
          <w:highlight w:val="green"/>
        </w:rPr>
        <w:t>…………………</w:t>
      </w:r>
      <w:r w:rsidRPr="008F454C">
        <w:t xml:space="preserve"> Kč</w:t>
      </w:r>
    </w:p>
    <w:p w14:paraId="6A2D9729" w14:textId="77777777" w:rsidR="007135E9" w:rsidRPr="006062F9" w:rsidRDefault="007135E9">
      <w:pPr>
        <w:pStyle w:val="Nadpis2"/>
        <w:spacing w:before="120" w:after="120"/>
        <w:contextualSpacing w:val="0"/>
        <w:rPr>
          <w:rFonts w:asciiTheme="majorHAnsi" w:hAnsiTheme="majorHAnsi"/>
        </w:rPr>
      </w:pPr>
      <w:r>
        <w:rPr>
          <w:rFonts w:asciiTheme="majorHAnsi" w:hAnsiTheme="majorHAnsi"/>
        </w:rPr>
        <w:t xml:space="preserve">Cena </w:t>
      </w:r>
      <w:r>
        <w:t>jednoho 12denního pobytu pro jednu osobu</w:t>
      </w:r>
      <w:r w:rsidRPr="008F454C">
        <w:t xml:space="preserve"> </w:t>
      </w:r>
      <w:r w:rsidRPr="001B07E9">
        <w:rPr>
          <w:rFonts w:asciiTheme="majorHAnsi" w:hAnsiTheme="majorHAnsi"/>
        </w:rPr>
        <w:t>zahrnuje ubytování ve dvoulůžkovém pokoji s příslušenstvím, výživově hodnotnou plnou penzi, nejméně 20 léčebných procedur, jakož i všechny další požadavky dle článku 2.</w:t>
      </w:r>
      <w:r>
        <w:rPr>
          <w:rFonts w:asciiTheme="majorHAnsi" w:hAnsiTheme="majorHAnsi"/>
        </w:rPr>
        <w:t>2</w:t>
      </w:r>
      <w:r w:rsidRPr="001B07E9">
        <w:rPr>
          <w:rFonts w:asciiTheme="majorHAnsi" w:hAnsiTheme="majorHAnsi"/>
        </w:rPr>
        <w:t xml:space="preserve"> této smlouvy. Tato cena je kon</w:t>
      </w:r>
      <w:r>
        <w:rPr>
          <w:rFonts w:asciiTheme="majorHAnsi" w:hAnsiTheme="majorHAnsi"/>
        </w:rPr>
        <w:t>ečná</w:t>
      </w:r>
      <w:r w:rsidRPr="001B07E9">
        <w:rPr>
          <w:rFonts w:asciiTheme="majorHAnsi" w:hAnsiTheme="majorHAnsi"/>
        </w:rPr>
        <w:t xml:space="preserve"> a nepřekročitelná a zahrnuje veškeré náklady </w:t>
      </w:r>
      <w:r>
        <w:rPr>
          <w:rFonts w:asciiTheme="majorHAnsi" w:hAnsiTheme="majorHAnsi"/>
        </w:rPr>
        <w:t>Poskytovatele</w:t>
      </w:r>
      <w:r w:rsidRPr="001B07E9">
        <w:rPr>
          <w:rFonts w:asciiTheme="majorHAnsi" w:hAnsiTheme="majorHAnsi"/>
        </w:rPr>
        <w:t xml:space="preserve"> spojené s plněním předmětu této smlouvy</w:t>
      </w:r>
      <w:r>
        <w:rPr>
          <w:rFonts w:asciiTheme="majorHAnsi" w:hAnsiTheme="majorHAnsi"/>
        </w:rPr>
        <w:t xml:space="preserve">. Cena jednoho </w:t>
      </w:r>
      <w:r>
        <w:t>12denního pobytu pro jednu osobu nezahrnuje místní (lázeňské) poplatky, tyto poplatky jsou hrazeny účastníkem kondičního pobytu.</w:t>
      </w:r>
    </w:p>
    <w:p w14:paraId="0E717C39" w14:textId="77777777" w:rsidR="009308FA" w:rsidRPr="009308FA" w:rsidRDefault="009308FA" w:rsidP="00170728">
      <w:pPr>
        <w:numPr>
          <w:ilvl w:val="0"/>
          <w:numId w:val="17"/>
        </w:numPr>
        <w:tabs>
          <w:tab w:val="num" w:pos="360"/>
        </w:tabs>
        <w:suppressAutoHyphens/>
        <w:spacing w:before="120" w:after="120" w:line="240" w:lineRule="auto"/>
        <w:ind w:left="0" w:firstLine="0"/>
        <w:outlineLvl w:val="0"/>
        <w:rPr>
          <w:rFonts w:asciiTheme="majorHAnsi" w:eastAsia="Times New Roman" w:hAnsiTheme="majorHAnsi" w:cs="Arial"/>
          <w:b/>
          <w:bCs/>
          <w:spacing w:val="-6"/>
          <w:u w:val="single"/>
          <w:lang w:eastAsia="cs-CZ"/>
        </w:rPr>
      </w:pPr>
      <w:r w:rsidRPr="009308FA">
        <w:rPr>
          <w:rFonts w:asciiTheme="majorHAnsi" w:eastAsia="Times New Roman" w:hAnsiTheme="majorHAnsi" w:cstheme="majorBidi"/>
          <w:b/>
          <w:spacing w:val="-6"/>
          <w:u w:val="single"/>
          <w:lang w:eastAsia="cs-CZ"/>
        </w:rPr>
        <w:t>Platební</w:t>
      </w:r>
      <w:r w:rsidRPr="009308FA">
        <w:rPr>
          <w:rFonts w:asciiTheme="majorHAnsi" w:eastAsiaTheme="majorEastAsia" w:hAnsiTheme="majorHAnsi" w:cstheme="majorBidi"/>
          <w:b/>
          <w:spacing w:val="-6"/>
          <w:u w:val="single"/>
          <w:lang w:eastAsia="cs-CZ"/>
        </w:rPr>
        <w:t xml:space="preserve"> podmínky</w:t>
      </w:r>
    </w:p>
    <w:p w14:paraId="32B75280" w14:textId="1D0C6C83" w:rsidR="009308FA" w:rsidRPr="009308FA" w:rsidRDefault="009308FA" w:rsidP="00170728">
      <w:pPr>
        <w:numPr>
          <w:ilvl w:val="1"/>
          <w:numId w:val="17"/>
        </w:numPr>
        <w:tabs>
          <w:tab w:val="num" w:pos="360"/>
        </w:tabs>
        <w:overflowPunct w:val="0"/>
        <w:autoSpaceDE w:val="0"/>
        <w:autoSpaceDN w:val="0"/>
        <w:adjustRightInd w:val="0"/>
        <w:spacing w:before="120" w:after="120" w:line="240" w:lineRule="auto"/>
        <w:ind w:left="567" w:hanging="567"/>
        <w:jc w:val="both"/>
        <w:textAlignment w:val="baseline"/>
        <w:outlineLvl w:val="1"/>
        <w:rPr>
          <w:rFonts w:eastAsia="Times New Roman" w:cs="Times New Roman"/>
          <w:lang w:eastAsia="cs-CZ"/>
        </w:rPr>
      </w:pPr>
      <w:r>
        <w:rPr>
          <w:rFonts w:eastAsia="Times New Roman" w:cs="Times New Roman"/>
          <w:lang w:eastAsia="cs-CZ"/>
        </w:rPr>
        <w:t xml:space="preserve">   </w:t>
      </w:r>
      <w:r w:rsidRPr="009308FA">
        <w:rPr>
          <w:rFonts w:eastAsia="Times New Roman" w:cs="Times New Roman"/>
          <w:lang w:eastAsia="cs-CZ"/>
        </w:rPr>
        <w:t>Cenu za pobyt bude Poskytovatel Objednateli účtovat rozdělenou na dvě samostatné části, a to zvlášť cenu za ubytování a stravování a zvlášť cenu za léčebnou péči (lázeňská péče a procedury).</w:t>
      </w:r>
    </w:p>
    <w:p w14:paraId="3DE4D064" w14:textId="46874C1C" w:rsidR="009308FA" w:rsidRPr="009308FA" w:rsidRDefault="009308FA">
      <w:pPr>
        <w:numPr>
          <w:ilvl w:val="1"/>
          <w:numId w:val="17"/>
        </w:numPr>
        <w:tabs>
          <w:tab w:val="num" w:pos="360"/>
        </w:tabs>
        <w:overflowPunct w:val="0"/>
        <w:autoSpaceDE w:val="0"/>
        <w:autoSpaceDN w:val="0"/>
        <w:adjustRightInd w:val="0"/>
        <w:spacing w:before="120" w:after="120" w:line="240" w:lineRule="auto"/>
        <w:ind w:left="567" w:hanging="567"/>
        <w:jc w:val="both"/>
        <w:textAlignment w:val="baseline"/>
        <w:outlineLvl w:val="1"/>
        <w:rPr>
          <w:rFonts w:eastAsia="Times New Roman" w:cs="Times New Roman"/>
          <w:lang w:eastAsia="cs-CZ"/>
        </w:rPr>
      </w:pPr>
      <w:r>
        <w:rPr>
          <w:rFonts w:eastAsia="Times New Roman" w:cs="Times New Roman"/>
          <w:lang w:eastAsia="cs-CZ"/>
        </w:rPr>
        <w:t xml:space="preserve">   </w:t>
      </w:r>
      <w:r w:rsidRPr="009308FA">
        <w:rPr>
          <w:rFonts w:eastAsia="Times New Roman" w:cs="Times New Roman"/>
          <w:lang w:eastAsia="cs-CZ"/>
        </w:rPr>
        <w:t>Cenu za ubytování a stravování bude Poskytovatel účtovat samostatným daňovým dokladem (faktura) odlišným od daňového dokladu za zdravotní péči, vystaveným vždy za každý turnus kondičního pobytu do 14 dnů po skončení turnusu. Vyúčtování za ubytování a stravu musí obsahovat:</w:t>
      </w:r>
    </w:p>
    <w:p w14:paraId="0E1B68A5" w14:textId="77777777" w:rsidR="009308FA" w:rsidRPr="009308FA" w:rsidRDefault="009308FA">
      <w:pPr>
        <w:numPr>
          <w:ilvl w:val="0"/>
          <w:numId w:val="48"/>
        </w:numPr>
        <w:spacing w:before="120" w:after="120" w:line="240" w:lineRule="auto"/>
        <w:ind w:left="1276" w:hanging="567"/>
        <w:rPr>
          <w:rFonts w:eastAsia="Times New Roman" w:cs="Times New Roman"/>
          <w:lang w:eastAsia="cs-CZ"/>
        </w:rPr>
      </w:pPr>
      <w:r w:rsidRPr="009308FA">
        <w:rPr>
          <w:rFonts w:eastAsia="Times New Roman" w:cs="Times New Roman"/>
          <w:lang w:eastAsia="cs-CZ"/>
        </w:rPr>
        <w:t>označení turnusu (od - do) pobytu;</w:t>
      </w:r>
    </w:p>
    <w:p w14:paraId="4C8A2D06" w14:textId="77777777" w:rsidR="009308FA" w:rsidRPr="009308FA" w:rsidRDefault="009308FA">
      <w:pPr>
        <w:numPr>
          <w:ilvl w:val="0"/>
          <w:numId w:val="48"/>
        </w:numPr>
        <w:spacing w:before="120" w:after="120" w:line="240" w:lineRule="auto"/>
        <w:ind w:left="1276" w:hanging="567"/>
        <w:rPr>
          <w:rFonts w:eastAsia="Times New Roman" w:cs="Times New Roman"/>
          <w:lang w:eastAsia="cs-CZ"/>
        </w:rPr>
      </w:pPr>
      <w:r w:rsidRPr="009308FA">
        <w:rPr>
          <w:rFonts w:eastAsia="Times New Roman" w:cs="Times New Roman"/>
          <w:lang w:eastAsia="cs-CZ"/>
        </w:rPr>
        <w:t>celkový počet osob, které se účastnily turnusu;</w:t>
      </w:r>
    </w:p>
    <w:p w14:paraId="6BEE2A06" w14:textId="77777777" w:rsidR="009308FA" w:rsidRPr="009308FA" w:rsidRDefault="009308FA">
      <w:pPr>
        <w:numPr>
          <w:ilvl w:val="0"/>
          <w:numId w:val="48"/>
        </w:numPr>
        <w:spacing w:before="120" w:after="120" w:line="240" w:lineRule="auto"/>
        <w:ind w:left="1276" w:hanging="567"/>
        <w:rPr>
          <w:rFonts w:eastAsia="Times New Roman" w:cs="Times New Roman"/>
          <w:lang w:eastAsia="cs-CZ"/>
        </w:rPr>
      </w:pPr>
      <w:r w:rsidRPr="009308FA">
        <w:rPr>
          <w:rFonts w:eastAsia="Times New Roman" w:cs="Times New Roman"/>
          <w:lang w:eastAsia="cs-CZ"/>
        </w:rPr>
        <w:t>jmenný seznam osob, které se účastnily turnusu, s uvedením: (i) data, měsíce a roku narození každého z těchto účastníků, (</w:t>
      </w:r>
      <w:proofErr w:type="spellStart"/>
      <w:r w:rsidRPr="009308FA">
        <w:rPr>
          <w:rFonts w:eastAsia="Times New Roman" w:cs="Times New Roman"/>
          <w:lang w:eastAsia="cs-CZ"/>
        </w:rPr>
        <w:t>ii</w:t>
      </w:r>
      <w:proofErr w:type="spellEnd"/>
      <w:r w:rsidRPr="009308FA">
        <w:rPr>
          <w:rFonts w:eastAsia="Times New Roman" w:cs="Times New Roman"/>
          <w:lang w:eastAsia="cs-CZ"/>
        </w:rPr>
        <w:t>) názvu jeho povolání s uvedením čísla klasifikace zaměstnání v železniční dopravě (č. KZAM), (</w:t>
      </w:r>
      <w:proofErr w:type="spellStart"/>
      <w:r w:rsidRPr="009308FA">
        <w:rPr>
          <w:rFonts w:eastAsia="Times New Roman" w:cs="Times New Roman"/>
          <w:lang w:eastAsia="cs-CZ"/>
        </w:rPr>
        <w:t>iii</w:t>
      </w:r>
      <w:proofErr w:type="spellEnd"/>
      <w:r w:rsidRPr="009308FA">
        <w:rPr>
          <w:rFonts w:eastAsia="Times New Roman" w:cs="Times New Roman"/>
          <w:lang w:eastAsia="cs-CZ"/>
        </w:rPr>
        <w:t>) organizační složky Objednatele, která účastníka na pobyt vyslala, a (</w:t>
      </w:r>
      <w:proofErr w:type="spellStart"/>
      <w:r w:rsidRPr="009308FA">
        <w:rPr>
          <w:rFonts w:eastAsia="Times New Roman" w:cs="Times New Roman"/>
          <w:lang w:eastAsia="cs-CZ"/>
        </w:rPr>
        <w:t>iv</w:t>
      </w:r>
      <w:proofErr w:type="spellEnd"/>
      <w:r w:rsidRPr="009308FA">
        <w:rPr>
          <w:rFonts w:eastAsia="Times New Roman" w:cs="Times New Roman"/>
          <w:lang w:eastAsia="cs-CZ"/>
        </w:rPr>
        <w:t>) čísla poukazu.</w:t>
      </w:r>
    </w:p>
    <w:p w14:paraId="2ACF2922" w14:textId="32F3BD40" w:rsidR="009308FA" w:rsidRPr="009308FA" w:rsidRDefault="009308FA">
      <w:pPr>
        <w:numPr>
          <w:ilvl w:val="1"/>
          <w:numId w:val="17"/>
        </w:numPr>
        <w:tabs>
          <w:tab w:val="num" w:pos="360"/>
        </w:tabs>
        <w:overflowPunct w:val="0"/>
        <w:autoSpaceDE w:val="0"/>
        <w:autoSpaceDN w:val="0"/>
        <w:adjustRightInd w:val="0"/>
        <w:spacing w:before="120" w:after="120" w:line="240" w:lineRule="auto"/>
        <w:ind w:left="567" w:hanging="567"/>
        <w:jc w:val="both"/>
        <w:textAlignment w:val="baseline"/>
        <w:outlineLvl w:val="1"/>
        <w:rPr>
          <w:rFonts w:eastAsia="Times New Roman" w:cs="Times New Roman"/>
          <w:lang w:eastAsia="cs-CZ"/>
        </w:rPr>
      </w:pPr>
      <w:r>
        <w:rPr>
          <w:rFonts w:eastAsia="Times New Roman" w:cs="Times New Roman"/>
          <w:lang w:eastAsia="cs-CZ"/>
        </w:rPr>
        <w:t xml:space="preserve">   </w:t>
      </w:r>
      <w:r w:rsidRPr="009308FA">
        <w:rPr>
          <w:rFonts w:eastAsia="Times New Roman" w:cs="Times New Roman"/>
          <w:lang w:eastAsia="cs-CZ"/>
        </w:rPr>
        <w:t>Cenu za léčebnou péči bude Poskytovatel účtovat samostatným daňovým dokladem (faktura) odlišným od daňového dokladu za ubytování a stravování, vystaveným vždy za každý turnus kondičního pobytu do 14 dnů po skončení turnusu. Vyúčtování za zdravotní péči bude provedeno vždy podle skutečného čerpání procedur.</w:t>
      </w:r>
    </w:p>
    <w:p w14:paraId="6869C80E" w14:textId="3CE1BAE4" w:rsidR="009308FA" w:rsidRPr="009308FA" w:rsidRDefault="009308FA">
      <w:pPr>
        <w:numPr>
          <w:ilvl w:val="1"/>
          <w:numId w:val="17"/>
        </w:numPr>
        <w:tabs>
          <w:tab w:val="num" w:pos="360"/>
        </w:tabs>
        <w:overflowPunct w:val="0"/>
        <w:autoSpaceDE w:val="0"/>
        <w:autoSpaceDN w:val="0"/>
        <w:adjustRightInd w:val="0"/>
        <w:spacing w:before="120" w:after="120" w:line="240" w:lineRule="auto"/>
        <w:ind w:left="567" w:hanging="567"/>
        <w:jc w:val="both"/>
        <w:textAlignment w:val="baseline"/>
        <w:outlineLvl w:val="1"/>
        <w:rPr>
          <w:rFonts w:eastAsia="Times New Roman" w:cs="Times New Roman"/>
          <w:lang w:eastAsia="cs-CZ"/>
        </w:rPr>
      </w:pPr>
      <w:r>
        <w:rPr>
          <w:rFonts w:eastAsia="Times New Roman" w:cs="Times New Roman"/>
          <w:lang w:eastAsia="cs-CZ"/>
        </w:rPr>
        <w:lastRenderedPageBreak/>
        <w:t xml:space="preserve">  </w:t>
      </w:r>
      <w:r w:rsidRPr="009308FA">
        <w:rPr>
          <w:rFonts w:eastAsia="Times New Roman" w:cs="Times New Roman"/>
          <w:lang w:eastAsia="cs-CZ"/>
        </w:rPr>
        <w:t>Daňové doklady vystavené Poskytovatelem musí obsahovat náležitosti dle platných právních předpisů.</w:t>
      </w:r>
    </w:p>
    <w:p w14:paraId="3D2C9E99" w14:textId="7F888FED" w:rsidR="009308FA" w:rsidRPr="009308FA" w:rsidRDefault="009308FA">
      <w:pPr>
        <w:numPr>
          <w:ilvl w:val="1"/>
          <w:numId w:val="17"/>
        </w:numPr>
        <w:tabs>
          <w:tab w:val="num" w:pos="360"/>
        </w:tabs>
        <w:overflowPunct w:val="0"/>
        <w:autoSpaceDE w:val="0"/>
        <w:autoSpaceDN w:val="0"/>
        <w:adjustRightInd w:val="0"/>
        <w:spacing w:before="120" w:after="120" w:line="240" w:lineRule="auto"/>
        <w:ind w:left="567" w:hanging="567"/>
        <w:jc w:val="both"/>
        <w:textAlignment w:val="baseline"/>
        <w:outlineLvl w:val="1"/>
        <w:rPr>
          <w:rFonts w:eastAsia="Times New Roman" w:cs="Times New Roman"/>
          <w:lang w:eastAsia="cs-CZ"/>
        </w:rPr>
      </w:pPr>
      <w:r>
        <w:rPr>
          <w:rFonts w:eastAsia="Times New Roman" w:cs="Times New Roman"/>
          <w:lang w:eastAsia="cs-CZ"/>
        </w:rPr>
        <w:t xml:space="preserve">  </w:t>
      </w:r>
      <w:r w:rsidRPr="009308FA">
        <w:rPr>
          <w:rFonts w:eastAsia="Times New Roman" w:cs="Times New Roman"/>
          <w:lang w:eastAsia="cs-CZ"/>
        </w:rPr>
        <w:t>Splatnost daňového dokladu vystaveného Poskytovatelem se sjednává na 30 dní od doručení daňového dokladu Objednateli a daňových doklad musí být zaslán na adresu:</w:t>
      </w:r>
    </w:p>
    <w:p w14:paraId="73CD216E" w14:textId="77777777" w:rsidR="009308FA" w:rsidRPr="009308FA" w:rsidRDefault="009308FA">
      <w:pPr>
        <w:numPr>
          <w:ilvl w:val="0"/>
          <w:numId w:val="49"/>
        </w:numPr>
        <w:overflowPunct w:val="0"/>
        <w:autoSpaceDE w:val="0"/>
        <w:autoSpaceDN w:val="0"/>
        <w:adjustRightInd w:val="0"/>
        <w:spacing w:before="120" w:after="120" w:line="240" w:lineRule="auto"/>
        <w:jc w:val="both"/>
        <w:textAlignment w:val="baseline"/>
        <w:outlineLvl w:val="1"/>
        <w:rPr>
          <w:rFonts w:eastAsia="Times New Roman" w:cs="Times New Roman"/>
          <w:lang w:eastAsia="cs-CZ"/>
        </w:rPr>
      </w:pPr>
      <w:r w:rsidRPr="009308FA">
        <w:rPr>
          <w:rFonts w:eastAsia="Times New Roman" w:cs="Times New Roman"/>
          <w:lang w:eastAsia="cs-CZ"/>
        </w:rPr>
        <w:t xml:space="preserve">vedení Správy železnic, státní organizace upřednostňuje příjem faktur v digitální podobě na e-mailovou adresu: </w:t>
      </w:r>
      <w:hyperlink r:id="rId11" w:history="1">
        <w:r w:rsidRPr="009308FA">
          <w:rPr>
            <w:rFonts w:eastAsia="Times New Roman" w:cs="Times New Roman"/>
            <w:color w:val="0563C1" w:themeColor="hyperlink"/>
            <w:u w:val="single"/>
            <w:lang w:eastAsia="cs-CZ"/>
          </w:rPr>
          <w:t>ePodatelnaCFU@spravazeleznic.cz</w:t>
        </w:r>
      </w:hyperlink>
      <w:r w:rsidRPr="009308FA">
        <w:rPr>
          <w:rFonts w:eastAsia="Times New Roman" w:cs="Times New Roman"/>
          <w:lang w:eastAsia="cs-CZ"/>
        </w:rPr>
        <w:t>;</w:t>
      </w:r>
    </w:p>
    <w:p w14:paraId="1F886E9A" w14:textId="77777777" w:rsidR="009308FA" w:rsidRPr="009308FA" w:rsidRDefault="009308FA">
      <w:pPr>
        <w:numPr>
          <w:ilvl w:val="0"/>
          <w:numId w:val="49"/>
        </w:numPr>
        <w:overflowPunct w:val="0"/>
        <w:autoSpaceDE w:val="0"/>
        <w:autoSpaceDN w:val="0"/>
        <w:adjustRightInd w:val="0"/>
        <w:spacing w:before="120" w:after="120" w:line="240" w:lineRule="auto"/>
        <w:jc w:val="both"/>
        <w:textAlignment w:val="baseline"/>
        <w:outlineLvl w:val="1"/>
        <w:rPr>
          <w:rFonts w:eastAsia="Times New Roman" w:cs="Times New Roman"/>
          <w:lang w:eastAsia="cs-CZ"/>
        </w:rPr>
      </w:pPr>
      <w:r w:rsidRPr="009308FA">
        <w:rPr>
          <w:rFonts w:eastAsia="Times New Roman" w:cs="Times New Roman"/>
          <w:lang w:eastAsia="cs-CZ"/>
        </w:rPr>
        <w:t xml:space="preserve">pro příjem datovou schránkou: identifikátor schránky </w:t>
      </w:r>
      <w:proofErr w:type="spellStart"/>
      <w:r w:rsidRPr="009308FA">
        <w:rPr>
          <w:rFonts w:eastAsia="Times New Roman" w:cs="Times New Roman"/>
          <w:b/>
          <w:lang w:eastAsia="cs-CZ"/>
        </w:rPr>
        <w:t>Uccchjm</w:t>
      </w:r>
      <w:proofErr w:type="spellEnd"/>
      <w:r w:rsidRPr="009308FA">
        <w:rPr>
          <w:rFonts w:eastAsia="Times New Roman" w:cs="Times New Roman"/>
          <w:lang w:eastAsia="cs-CZ"/>
        </w:rPr>
        <w:t>;</w:t>
      </w:r>
    </w:p>
    <w:p w14:paraId="5007C450" w14:textId="3E4DA536" w:rsidR="009308FA" w:rsidRPr="009308FA" w:rsidRDefault="009308FA" w:rsidP="00170728">
      <w:pPr>
        <w:overflowPunct w:val="0"/>
        <w:autoSpaceDE w:val="0"/>
        <w:autoSpaceDN w:val="0"/>
        <w:adjustRightInd w:val="0"/>
        <w:spacing w:before="120" w:after="120" w:line="240" w:lineRule="auto"/>
        <w:ind w:left="1134" w:hanging="425"/>
        <w:jc w:val="both"/>
        <w:textAlignment w:val="baseline"/>
        <w:outlineLvl w:val="1"/>
        <w:rPr>
          <w:rFonts w:eastAsia="Times New Roman" w:cs="Times New Roman"/>
          <w:lang w:eastAsia="cs-CZ"/>
        </w:rPr>
      </w:pPr>
      <w:r w:rsidRPr="009308FA">
        <w:rPr>
          <w:rFonts w:eastAsia="Times New Roman" w:cs="Times New Roman"/>
          <w:lang w:eastAsia="cs-CZ"/>
        </w:rPr>
        <w:t>- faktury v analogové formě budou doručovány na korespondenční adresu:                        Správa železnic, státní organizace</w:t>
      </w:r>
    </w:p>
    <w:p w14:paraId="55031E02" w14:textId="77777777" w:rsidR="009308FA" w:rsidRPr="009308FA" w:rsidRDefault="009308FA" w:rsidP="00170728">
      <w:pPr>
        <w:overflowPunct w:val="0"/>
        <w:autoSpaceDE w:val="0"/>
        <w:autoSpaceDN w:val="0"/>
        <w:adjustRightInd w:val="0"/>
        <w:spacing w:before="120" w:after="120" w:line="240" w:lineRule="auto"/>
        <w:ind w:left="1134" w:hanging="284"/>
        <w:jc w:val="both"/>
        <w:textAlignment w:val="baseline"/>
        <w:outlineLvl w:val="1"/>
        <w:rPr>
          <w:rFonts w:eastAsia="Times New Roman" w:cs="Times New Roman"/>
          <w:lang w:eastAsia="cs-CZ"/>
        </w:rPr>
      </w:pPr>
      <w:r w:rsidRPr="009308FA">
        <w:rPr>
          <w:rFonts w:eastAsia="Times New Roman" w:cs="Times New Roman"/>
          <w:lang w:eastAsia="cs-CZ"/>
        </w:rPr>
        <w:t xml:space="preserve">     Centrální finanční účtárna Čechy</w:t>
      </w:r>
    </w:p>
    <w:p w14:paraId="73A3109C" w14:textId="77777777" w:rsidR="009308FA" w:rsidRPr="009308FA" w:rsidRDefault="009308FA" w:rsidP="00170728">
      <w:pPr>
        <w:overflowPunct w:val="0"/>
        <w:autoSpaceDE w:val="0"/>
        <w:autoSpaceDN w:val="0"/>
        <w:adjustRightInd w:val="0"/>
        <w:spacing w:before="120" w:after="120" w:line="240" w:lineRule="auto"/>
        <w:ind w:left="1134" w:hanging="284"/>
        <w:jc w:val="both"/>
        <w:textAlignment w:val="baseline"/>
        <w:outlineLvl w:val="1"/>
        <w:rPr>
          <w:rFonts w:eastAsia="Times New Roman" w:cs="Times New Roman"/>
          <w:lang w:eastAsia="cs-CZ"/>
        </w:rPr>
      </w:pPr>
      <w:r w:rsidRPr="009308FA">
        <w:rPr>
          <w:rFonts w:eastAsia="Times New Roman" w:cs="Times New Roman"/>
          <w:lang w:eastAsia="cs-CZ"/>
        </w:rPr>
        <w:t xml:space="preserve">     Náměstí Jana </w:t>
      </w:r>
      <w:proofErr w:type="spellStart"/>
      <w:r w:rsidRPr="009308FA">
        <w:rPr>
          <w:rFonts w:eastAsia="Times New Roman" w:cs="Times New Roman"/>
          <w:lang w:eastAsia="cs-CZ"/>
        </w:rPr>
        <w:t>Pernera</w:t>
      </w:r>
      <w:proofErr w:type="spellEnd"/>
      <w:r w:rsidRPr="009308FA">
        <w:rPr>
          <w:rFonts w:eastAsia="Times New Roman" w:cs="Times New Roman"/>
          <w:lang w:eastAsia="cs-CZ"/>
        </w:rPr>
        <w:t xml:space="preserve"> 217</w:t>
      </w:r>
    </w:p>
    <w:p w14:paraId="51C1215D" w14:textId="77777777" w:rsidR="009308FA" w:rsidRPr="009308FA" w:rsidRDefault="009308FA" w:rsidP="00170728">
      <w:pPr>
        <w:overflowPunct w:val="0"/>
        <w:autoSpaceDE w:val="0"/>
        <w:autoSpaceDN w:val="0"/>
        <w:adjustRightInd w:val="0"/>
        <w:spacing w:before="120" w:after="120" w:line="240" w:lineRule="auto"/>
        <w:ind w:left="1134" w:hanging="284"/>
        <w:jc w:val="both"/>
        <w:textAlignment w:val="baseline"/>
        <w:outlineLvl w:val="1"/>
        <w:rPr>
          <w:rFonts w:eastAsia="Times New Roman" w:cs="Times New Roman"/>
          <w:lang w:eastAsia="cs-CZ"/>
        </w:rPr>
      </w:pPr>
      <w:r w:rsidRPr="009308FA">
        <w:rPr>
          <w:rFonts w:eastAsia="Times New Roman" w:cs="Times New Roman"/>
          <w:lang w:eastAsia="cs-CZ"/>
        </w:rPr>
        <w:t xml:space="preserve">     530 02 Pardubice.                </w:t>
      </w:r>
    </w:p>
    <w:p w14:paraId="7929CDD0" w14:textId="5FFD2795" w:rsidR="009308FA" w:rsidRPr="009308FA" w:rsidRDefault="009308FA" w:rsidP="00170728">
      <w:pPr>
        <w:numPr>
          <w:ilvl w:val="1"/>
          <w:numId w:val="17"/>
        </w:numPr>
        <w:tabs>
          <w:tab w:val="num" w:pos="360"/>
        </w:tabs>
        <w:overflowPunct w:val="0"/>
        <w:autoSpaceDE w:val="0"/>
        <w:autoSpaceDN w:val="0"/>
        <w:adjustRightInd w:val="0"/>
        <w:spacing w:before="120" w:after="120" w:line="240" w:lineRule="auto"/>
        <w:ind w:left="567" w:hanging="567"/>
        <w:jc w:val="both"/>
        <w:textAlignment w:val="baseline"/>
        <w:outlineLvl w:val="1"/>
        <w:rPr>
          <w:rFonts w:eastAsia="Times New Roman" w:cs="Times New Roman"/>
          <w:i/>
          <w:lang w:eastAsia="cs-CZ"/>
        </w:rPr>
      </w:pPr>
      <w:r>
        <w:rPr>
          <w:rFonts w:eastAsia="Times New Roman" w:cs="Times New Roman"/>
          <w:lang w:eastAsia="cs-CZ"/>
        </w:rPr>
        <w:t xml:space="preserve">  </w:t>
      </w:r>
      <w:r w:rsidRPr="009308FA">
        <w:rPr>
          <w:rFonts w:eastAsia="Times New Roman" w:cs="Times New Roman"/>
          <w:lang w:eastAsia="cs-CZ"/>
        </w:rPr>
        <w:t xml:space="preserve">Úhrada cen vyúčtovaných Poskytovatelem bude probíhat bezhotovostním převodem a platba bude provedena v české měně. Bankovní spojení Objednatele: </w:t>
      </w:r>
      <w:r w:rsidRPr="009308FA">
        <w:rPr>
          <w:rFonts w:eastAsia="Times New Roman" w:cs="Times New Roman"/>
          <w:i/>
          <w:lang w:eastAsia="cs-CZ"/>
        </w:rPr>
        <w:t xml:space="preserve">Česká národní banka., číslo </w:t>
      </w:r>
      <w:r w:rsidRPr="009308FA">
        <w:rPr>
          <w:rFonts w:eastAsia="Times New Roman" w:cs="Times New Roman"/>
          <w:i/>
          <w:highlight w:val="yellow"/>
          <w:lang w:eastAsia="cs-CZ"/>
        </w:rPr>
        <w:t>účtu: 14606011/0710.</w:t>
      </w:r>
    </w:p>
    <w:p w14:paraId="53C9AD61" w14:textId="4A26E192" w:rsidR="009308FA" w:rsidRPr="009308FA" w:rsidRDefault="009308FA" w:rsidP="00170728">
      <w:pPr>
        <w:numPr>
          <w:ilvl w:val="1"/>
          <w:numId w:val="17"/>
        </w:numPr>
        <w:tabs>
          <w:tab w:val="num" w:pos="360"/>
        </w:tabs>
        <w:overflowPunct w:val="0"/>
        <w:autoSpaceDE w:val="0"/>
        <w:autoSpaceDN w:val="0"/>
        <w:adjustRightInd w:val="0"/>
        <w:spacing w:before="120" w:after="120" w:line="240" w:lineRule="auto"/>
        <w:ind w:left="567" w:hanging="567"/>
        <w:jc w:val="both"/>
        <w:textAlignment w:val="baseline"/>
        <w:outlineLvl w:val="1"/>
        <w:rPr>
          <w:rFonts w:eastAsia="Times New Roman" w:cs="Times New Roman"/>
          <w:lang w:eastAsia="cs-CZ"/>
        </w:rPr>
      </w:pPr>
      <w:r>
        <w:rPr>
          <w:rFonts w:eastAsia="Times New Roman" w:cs="Times New Roman"/>
          <w:lang w:eastAsia="cs-CZ"/>
        </w:rPr>
        <w:t xml:space="preserve">   </w:t>
      </w:r>
      <w:r w:rsidRPr="009308FA">
        <w:rPr>
          <w:rFonts w:eastAsia="Times New Roman" w:cs="Times New Roman"/>
          <w:lang w:eastAsia="cs-CZ"/>
        </w:rPr>
        <w:t>Smluvní strany se dohodly, že stane-li se Poskytovatel nespolehlivým plátcem nebo daňový doklad Poskytovatele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Poskytovatele.</w:t>
      </w:r>
    </w:p>
    <w:p w14:paraId="7B0D5626" w14:textId="77777777" w:rsidR="009308FA" w:rsidRPr="009308FA" w:rsidRDefault="009308FA" w:rsidP="00170728">
      <w:pPr>
        <w:numPr>
          <w:ilvl w:val="0"/>
          <w:numId w:val="17"/>
        </w:numPr>
        <w:tabs>
          <w:tab w:val="num" w:pos="360"/>
        </w:tabs>
        <w:suppressAutoHyphens/>
        <w:spacing w:before="120" w:after="120" w:line="240" w:lineRule="auto"/>
        <w:ind w:left="0" w:firstLine="0"/>
        <w:outlineLvl w:val="0"/>
        <w:rPr>
          <w:rFonts w:asciiTheme="majorHAnsi" w:eastAsiaTheme="majorEastAsia" w:hAnsiTheme="majorHAnsi" w:cstheme="majorBidi"/>
          <w:b/>
          <w:spacing w:val="-6"/>
          <w:u w:val="single"/>
          <w:lang w:eastAsia="cs-CZ"/>
        </w:rPr>
      </w:pPr>
      <w:r w:rsidRPr="009308FA">
        <w:rPr>
          <w:rFonts w:asciiTheme="majorHAnsi" w:eastAsia="Times New Roman" w:hAnsiTheme="majorHAnsi" w:cstheme="majorBidi"/>
          <w:b/>
          <w:spacing w:val="-6"/>
          <w:u w:val="single"/>
          <w:lang w:eastAsia="cs-CZ"/>
        </w:rPr>
        <w:t>Sankce</w:t>
      </w:r>
    </w:p>
    <w:p w14:paraId="49AEEFEF" w14:textId="2287E16C" w:rsidR="009308FA" w:rsidRPr="009308FA" w:rsidRDefault="009308FA" w:rsidP="00170728">
      <w:pPr>
        <w:numPr>
          <w:ilvl w:val="1"/>
          <w:numId w:val="17"/>
        </w:numPr>
        <w:tabs>
          <w:tab w:val="num" w:pos="360"/>
        </w:tabs>
        <w:overflowPunct w:val="0"/>
        <w:autoSpaceDE w:val="0"/>
        <w:autoSpaceDN w:val="0"/>
        <w:adjustRightInd w:val="0"/>
        <w:spacing w:before="120" w:after="120" w:line="240" w:lineRule="auto"/>
        <w:ind w:left="567" w:hanging="567"/>
        <w:jc w:val="both"/>
        <w:textAlignment w:val="baseline"/>
        <w:outlineLvl w:val="1"/>
        <w:rPr>
          <w:rFonts w:eastAsia="Times New Roman" w:cs="Times New Roman"/>
          <w:lang w:eastAsia="cs-CZ"/>
        </w:rPr>
      </w:pPr>
      <w:r>
        <w:rPr>
          <w:rFonts w:eastAsia="Times New Roman" w:cs="Times New Roman"/>
          <w:lang w:eastAsia="cs-CZ"/>
        </w:rPr>
        <w:t xml:space="preserve">   </w:t>
      </w:r>
      <w:r w:rsidRPr="009308FA">
        <w:rPr>
          <w:rFonts w:eastAsia="Times New Roman" w:cs="Times New Roman"/>
          <w:lang w:eastAsia="cs-CZ"/>
        </w:rPr>
        <w:t>Smluvní strany se dohodly, že v případě prodlení Objednatele s placením daňových dokladu nebude Poskytovatel po dobu 14 kalendářních dnů po splatnosti uplatňovat vůči Objednateli žádný úrok z prodlení.</w:t>
      </w:r>
    </w:p>
    <w:p w14:paraId="57376EAD" w14:textId="6F3AE3BB" w:rsidR="009308FA" w:rsidRPr="009308FA" w:rsidRDefault="009308FA">
      <w:pPr>
        <w:numPr>
          <w:ilvl w:val="1"/>
          <w:numId w:val="17"/>
        </w:numPr>
        <w:tabs>
          <w:tab w:val="num" w:pos="360"/>
        </w:tabs>
        <w:overflowPunct w:val="0"/>
        <w:autoSpaceDE w:val="0"/>
        <w:autoSpaceDN w:val="0"/>
        <w:adjustRightInd w:val="0"/>
        <w:spacing w:before="120" w:after="120" w:line="240" w:lineRule="auto"/>
        <w:ind w:left="567" w:hanging="567"/>
        <w:jc w:val="both"/>
        <w:textAlignment w:val="baseline"/>
        <w:outlineLvl w:val="1"/>
        <w:rPr>
          <w:rFonts w:eastAsia="Times New Roman" w:cs="Times New Roman"/>
          <w:lang w:eastAsia="cs-CZ"/>
        </w:rPr>
      </w:pPr>
      <w:r>
        <w:rPr>
          <w:rFonts w:eastAsia="Times New Roman" w:cs="Times New Roman"/>
          <w:lang w:eastAsia="cs-CZ"/>
        </w:rPr>
        <w:t xml:space="preserve">   </w:t>
      </w:r>
      <w:r w:rsidRPr="009308FA">
        <w:rPr>
          <w:rFonts w:eastAsia="Times New Roman" w:cs="Times New Roman"/>
          <w:lang w:eastAsia="cs-CZ"/>
        </w:rPr>
        <w:t>V případě prodlení Poskytovatele se zajištěním pobytu oproti časovému harmonogramu dle požadavků Objednatele uvedených dle článku 3.3 této smlouvy se Poskytovatel zavazuje zaplatit Objednateli smluvní pokutu ve výši 500 Kč za každý den a každý jednotlivý případ tohoto prodlení. Pro vyloučení pochybností se stanoví, že uvedená smluvní pokuta se vztahuje k prodlení se zajištěním každého jednotlivého pobytu samostatně.</w:t>
      </w:r>
    </w:p>
    <w:p w14:paraId="049DCE4C" w14:textId="7ABDA956" w:rsidR="009308FA" w:rsidRPr="009308FA" w:rsidRDefault="009308FA">
      <w:pPr>
        <w:numPr>
          <w:ilvl w:val="1"/>
          <w:numId w:val="17"/>
        </w:numPr>
        <w:tabs>
          <w:tab w:val="num" w:pos="360"/>
        </w:tabs>
        <w:overflowPunct w:val="0"/>
        <w:autoSpaceDE w:val="0"/>
        <w:autoSpaceDN w:val="0"/>
        <w:adjustRightInd w:val="0"/>
        <w:spacing w:before="120" w:after="120" w:line="240" w:lineRule="auto"/>
        <w:ind w:left="567" w:hanging="567"/>
        <w:jc w:val="both"/>
        <w:textAlignment w:val="baseline"/>
        <w:outlineLvl w:val="1"/>
        <w:rPr>
          <w:rFonts w:eastAsia="Times New Roman" w:cs="Times New Roman"/>
          <w:lang w:eastAsia="cs-CZ"/>
        </w:rPr>
      </w:pPr>
      <w:r>
        <w:rPr>
          <w:rFonts w:eastAsia="Times New Roman" w:cs="Times New Roman"/>
          <w:lang w:eastAsia="cs-CZ"/>
        </w:rPr>
        <w:t xml:space="preserve">   </w:t>
      </w:r>
      <w:r w:rsidRPr="009308FA">
        <w:rPr>
          <w:rFonts w:eastAsia="Times New Roman" w:cs="Times New Roman"/>
          <w:lang w:eastAsia="cs-CZ"/>
        </w:rPr>
        <w:t>Zaplacením smluvní pokuty není dotčeno právo druhé smluvní strany na náhradu škody, která vznikla v důsledku porušení povinnosti, jejíž splnění bylo zajištěno smluvní pokutou.</w:t>
      </w:r>
    </w:p>
    <w:p w14:paraId="34FFFF38" w14:textId="4FEDFCEE" w:rsidR="009308FA" w:rsidRPr="009308FA" w:rsidRDefault="009308FA">
      <w:pPr>
        <w:numPr>
          <w:ilvl w:val="1"/>
          <w:numId w:val="17"/>
        </w:numPr>
        <w:tabs>
          <w:tab w:val="num" w:pos="360"/>
        </w:tabs>
        <w:overflowPunct w:val="0"/>
        <w:autoSpaceDE w:val="0"/>
        <w:autoSpaceDN w:val="0"/>
        <w:adjustRightInd w:val="0"/>
        <w:spacing w:before="120" w:after="120" w:line="240" w:lineRule="auto"/>
        <w:ind w:left="567" w:hanging="567"/>
        <w:jc w:val="both"/>
        <w:textAlignment w:val="baseline"/>
        <w:outlineLvl w:val="1"/>
        <w:rPr>
          <w:rFonts w:eastAsia="Times New Roman" w:cs="Times New Roman"/>
          <w:lang w:eastAsia="cs-CZ"/>
        </w:rPr>
      </w:pPr>
      <w:r>
        <w:rPr>
          <w:rFonts w:eastAsia="Times New Roman" w:cs="Times New Roman"/>
          <w:lang w:eastAsia="cs-CZ"/>
        </w:rPr>
        <w:t xml:space="preserve">   </w:t>
      </w:r>
      <w:r w:rsidRPr="009308FA">
        <w:rPr>
          <w:rFonts w:eastAsia="Times New Roman" w:cs="Times New Roman"/>
          <w:lang w:eastAsia="cs-CZ"/>
        </w:rPr>
        <w:t>Povinnost, jejíž splnění bylo zajištěno smluvní pokutou, je povinná smluvní strana zavázána plnit i po zaplacení smluvní pokuty.</w:t>
      </w:r>
    </w:p>
    <w:p w14:paraId="5BEED75E" w14:textId="27A0C1DC" w:rsidR="009308FA" w:rsidRPr="009308FA" w:rsidRDefault="009308FA">
      <w:pPr>
        <w:numPr>
          <w:ilvl w:val="1"/>
          <w:numId w:val="17"/>
        </w:numPr>
        <w:tabs>
          <w:tab w:val="num" w:pos="360"/>
        </w:tabs>
        <w:overflowPunct w:val="0"/>
        <w:autoSpaceDE w:val="0"/>
        <w:autoSpaceDN w:val="0"/>
        <w:adjustRightInd w:val="0"/>
        <w:spacing w:before="120" w:after="120" w:line="240" w:lineRule="auto"/>
        <w:ind w:left="567" w:hanging="567"/>
        <w:jc w:val="both"/>
        <w:textAlignment w:val="baseline"/>
        <w:outlineLvl w:val="1"/>
        <w:rPr>
          <w:rFonts w:eastAsia="Times New Roman" w:cs="Times New Roman"/>
          <w:lang w:eastAsia="cs-CZ"/>
        </w:rPr>
      </w:pPr>
      <w:r>
        <w:rPr>
          <w:rFonts w:eastAsia="Times New Roman" w:cs="Times New Roman"/>
          <w:lang w:eastAsia="cs-CZ"/>
        </w:rPr>
        <w:t xml:space="preserve">   </w:t>
      </w:r>
      <w:r w:rsidRPr="009308FA">
        <w:rPr>
          <w:rFonts w:eastAsia="Times New Roman" w:cs="Times New Roman"/>
          <w:lang w:eastAsia="cs-CZ"/>
        </w:rPr>
        <w:t>Pokud je povinná smluvní strana v prodlení se zaplacením smluvní pokuty, zavazuje se uhradit druhé smluvní straně úrok z prodlení ve výši stanovené obecně závaznými právními předpisy.</w:t>
      </w:r>
    </w:p>
    <w:p w14:paraId="4AE0DFE4" w14:textId="74C90AAF" w:rsidR="004E1498" w:rsidRPr="006062F9" w:rsidRDefault="009308FA" w:rsidP="00170728">
      <w:pPr>
        <w:numPr>
          <w:ilvl w:val="1"/>
          <w:numId w:val="17"/>
        </w:numPr>
        <w:overflowPunct w:val="0"/>
        <w:autoSpaceDE w:val="0"/>
        <w:autoSpaceDN w:val="0"/>
        <w:adjustRightInd w:val="0"/>
        <w:spacing w:before="120" w:after="120" w:line="240" w:lineRule="auto"/>
        <w:ind w:left="567" w:hanging="567"/>
        <w:jc w:val="both"/>
        <w:textAlignment w:val="baseline"/>
        <w:outlineLvl w:val="1"/>
      </w:pPr>
      <w:r w:rsidRPr="009308FA">
        <w:t>Úrok z prodlení nebo smluvní pokutu se povinná smluvní strana zavazuje zaplatit do 30 dnů ode dne, kdy jí bude doručena písemná výzva druhé smluvní strany.</w:t>
      </w:r>
    </w:p>
    <w:p w14:paraId="700C0934" w14:textId="77777777" w:rsidR="004E1498" w:rsidRPr="006062F9" w:rsidRDefault="004E1498" w:rsidP="00170728">
      <w:pPr>
        <w:pStyle w:val="Nadpis1"/>
        <w:spacing w:before="120"/>
        <w:rPr>
          <w:rFonts w:eastAsia="Times New Roman"/>
          <w:lang w:eastAsia="cs-CZ"/>
        </w:rPr>
      </w:pPr>
      <w:r w:rsidRPr="006062F9">
        <w:rPr>
          <w:rFonts w:eastAsia="Times New Roman"/>
          <w:lang w:eastAsia="cs-CZ"/>
        </w:rPr>
        <w:t>Poddodavatelé</w:t>
      </w:r>
    </w:p>
    <w:p w14:paraId="40531C3B" w14:textId="053CEA47" w:rsidR="009308FA" w:rsidRDefault="00B66E16" w:rsidP="00CF7ECA">
      <w:pPr>
        <w:pStyle w:val="Nadpis2"/>
        <w:spacing w:before="120" w:after="120"/>
        <w:contextualSpacing w:val="0"/>
        <w:jc w:val="left"/>
      </w:pPr>
      <w:r w:rsidRPr="009308FA">
        <w:t xml:space="preserve">Na provedení </w:t>
      </w:r>
      <w:r w:rsidR="004E7B39" w:rsidRPr="009308FA">
        <w:t xml:space="preserve">předmětu služeb </w:t>
      </w:r>
      <w:r w:rsidRPr="009308FA">
        <w:t>se budou podílet poddodavatelé uvedení v příloze č</w:t>
      </w:r>
      <w:r w:rsidR="009308FA" w:rsidRPr="009308FA">
        <w:t>. 4</w:t>
      </w:r>
      <w:r>
        <w:t xml:space="preserve"> </w:t>
      </w:r>
      <w:proofErr w:type="gramStart"/>
      <w:r>
        <w:t>této</w:t>
      </w:r>
      <w:proofErr w:type="gramEnd"/>
      <w:r>
        <w:t xml:space="preserve"> S</w:t>
      </w:r>
      <w:r w:rsidRPr="004E1498">
        <w:t xml:space="preserve">mlouvy. </w:t>
      </w:r>
    </w:p>
    <w:p w14:paraId="0E052144" w14:textId="1B8CB1CB" w:rsidR="00B66E16" w:rsidRPr="00B66E16" w:rsidRDefault="009308FA" w:rsidP="007E6A9B">
      <w:pPr>
        <w:spacing w:before="120" w:after="120" w:line="240" w:lineRule="auto"/>
        <w:ind w:left="567" w:hanging="567"/>
        <w:jc w:val="both"/>
        <w:rPr>
          <w:highlight w:val="yellow"/>
          <w:lang w:eastAsia="cs-CZ"/>
        </w:rPr>
      </w:pPr>
      <w:r>
        <w:rPr>
          <w:rFonts w:eastAsia="Times New Roman" w:cs="Times New Roman"/>
          <w:lang w:eastAsia="cs-CZ"/>
        </w:rPr>
        <w:t xml:space="preserve">8.2    Poskytovatel </w:t>
      </w:r>
      <w:r w:rsidRPr="002A53B4">
        <w:rPr>
          <w:rFonts w:ascii="Verdana" w:hAnsi="Verdana" w:cs="Verdana"/>
        </w:rPr>
        <w:t xml:space="preserve">může v průběhu plnění Předmětu služeb nahradit stávajícího poddodavatele nebo přizvat k plnění Předmětu služeb nového poddodavatele, a to pouze po předchozím souhlasu písemném souhlasu Objednatele, na základě písemné žádosti Poskytovatele. V případě, že Poskytovatel požádá o změnu poddodavatele, musí tento poddodavatel splňovat veškeré požadavky Objednatele na Předmět služeb, minimálně ve stejném rozsahu jako nahrazovaný poddodavatel. Pokud je nahrazován poddodavatel, kterým byla v zadávacím řízení prokazována kvalifikace, musí tento nový poddodavatel splňovat kvalifikaci ve stejném rozsahu jako nahrazovaný poddodavatel. Poskytovatel je povinen k žádosti o změnu poddodavatele povinen předložit veškeré doklady a dokumenty požadované zadávací dokumentací ve vztahu k poddodavateli. Stejně postupuje Poskytovatel v případě přizvání nového poddodavatele k plnění Předmětu služeb, v rozsahu stanoveném zadávací dokumentací. Změna osoby poddodavatele a přizvání nové osoby poddodavatele nepodléhá povinnosti uzavřít dodatek ke Smlouvě a proběhne </w:t>
      </w:r>
      <w:r w:rsidRPr="002A53B4">
        <w:rPr>
          <w:rFonts w:ascii="Verdana" w:hAnsi="Verdana" w:cs="Verdana"/>
        </w:rPr>
        <w:lastRenderedPageBreak/>
        <w:t>na pouze základě písemného souhlasu Objednatele s touto změnou. Objednatel je oprávněn souhlas neudělit.</w:t>
      </w:r>
    </w:p>
    <w:p w14:paraId="21F816C5" w14:textId="77777777" w:rsidR="004E1498" w:rsidRPr="006062F9" w:rsidRDefault="004E1498" w:rsidP="00170728">
      <w:pPr>
        <w:pStyle w:val="Nadpis1"/>
        <w:spacing w:before="120"/>
        <w:rPr>
          <w:rFonts w:eastAsia="Times New Roman"/>
          <w:lang w:eastAsia="cs-CZ"/>
        </w:rPr>
      </w:pPr>
      <w:r w:rsidRPr="006062F9">
        <w:rPr>
          <w:rFonts w:eastAsia="Times New Roman"/>
          <w:lang w:eastAsia="cs-CZ"/>
        </w:rPr>
        <w:t>Další ujednání</w:t>
      </w:r>
    </w:p>
    <w:p w14:paraId="458E4AF9" w14:textId="4F6F4C29" w:rsidR="004E1498" w:rsidRPr="00A937E1" w:rsidRDefault="00E73DA0" w:rsidP="00170728">
      <w:pPr>
        <w:numPr>
          <w:ilvl w:val="1"/>
          <w:numId w:val="17"/>
        </w:numPr>
        <w:overflowPunct w:val="0"/>
        <w:autoSpaceDE w:val="0"/>
        <w:autoSpaceDN w:val="0"/>
        <w:adjustRightInd w:val="0"/>
        <w:spacing w:before="120" w:after="120" w:line="240" w:lineRule="auto"/>
        <w:ind w:left="567" w:hanging="567"/>
        <w:jc w:val="both"/>
        <w:textAlignment w:val="baseline"/>
        <w:outlineLvl w:val="1"/>
        <w:rPr>
          <w:rFonts w:eastAsia="Times New Roman" w:cs="Times New Roman"/>
          <w:lang w:eastAsia="cs-CZ"/>
        </w:rPr>
      </w:pPr>
      <w:r w:rsidRPr="00A937E1">
        <w:rPr>
          <w:rFonts w:eastAsia="Times New Roman" w:cs="Times New Roman"/>
          <w:lang w:eastAsia="cs-CZ"/>
        </w:rPr>
        <w:t>Poskytovatel</w:t>
      </w:r>
      <w:r w:rsidR="004E1498" w:rsidRPr="00A937E1">
        <w:rPr>
          <w:rFonts w:eastAsia="Times New Roman" w:cs="Times New Roman"/>
          <w:lang w:eastAsia="cs-CZ"/>
        </w:rPr>
        <w:t xml:space="preserve"> prohlašuje, že je způsobilý k řádnému a včasnému </w:t>
      </w:r>
      <w:r w:rsidRPr="00A937E1">
        <w:rPr>
          <w:rFonts w:eastAsia="Times New Roman" w:cs="Times New Roman"/>
          <w:lang w:eastAsia="cs-CZ"/>
        </w:rPr>
        <w:t>poskytnutí služeb</w:t>
      </w:r>
      <w:r w:rsidR="004E1498" w:rsidRPr="00A937E1">
        <w:rPr>
          <w:rFonts w:eastAsia="Times New Roman" w:cs="Times New Roman"/>
          <w:lang w:eastAsia="cs-CZ"/>
        </w:rPr>
        <w:t xml:space="preserve"> a že disponuje takovými kapacitami a odbornými znalostmi, které jsou třeba k řádnému </w:t>
      </w:r>
      <w:r w:rsidRPr="00A937E1">
        <w:rPr>
          <w:rFonts w:eastAsia="Times New Roman" w:cs="Times New Roman"/>
          <w:lang w:eastAsia="cs-CZ"/>
        </w:rPr>
        <w:t>poskytování služeb</w:t>
      </w:r>
      <w:r w:rsidR="004E1498" w:rsidRPr="00A937E1">
        <w:rPr>
          <w:rFonts w:eastAsia="Times New Roman" w:cs="Times New Roman"/>
          <w:lang w:eastAsia="cs-CZ"/>
        </w:rPr>
        <w:t>.</w:t>
      </w:r>
    </w:p>
    <w:p w14:paraId="7EDF1044" w14:textId="77777777" w:rsidR="004E1498" w:rsidRPr="00A937E1" w:rsidRDefault="004E1498" w:rsidP="00170728">
      <w:pPr>
        <w:numPr>
          <w:ilvl w:val="1"/>
          <w:numId w:val="17"/>
        </w:numPr>
        <w:overflowPunct w:val="0"/>
        <w:autoSpaceDE w:val="0"/>
        <w:autoSpaceDN w:val="0"/>
        <w:adjustRightInd w:val="0"/>
        <w:spacing w:before="120" w:after="120" w:line="240" w:lineRule="auto"/>
        <w:ind w:left="567" w:hanging="567"/>
        <w:jc w:val="both"/>
        <w:textAlignment w:val="baseline"/>
        <w:outlineLvl w:val="1"/>
        <w:rPr>
          <w:rFonts w:eastAsia="Times New Roman" w:cs="Times New Roman"/>
          <w:lang w:eastAsia="cs-CZ"/>
        </w:rPr>
      </w:pPr>
      <w:r w:rsidRPr="00A937E1">
        <w:rPr>
          <w:rFonts w:eastAsia="Times New Roman" w:cs="Times New Roman"/>
          <w:lang w:eastAsia="cs-CZ"/>
        </w:rPr>
        <w:t>Kontaktními osobami smluvních stran jsou</w:t>
      </w:r>
    </w:p>
    <w:p w14:paraId="4E7FEA6D" w14:textId="7F8D7CB4" w:rsidR="004E1498" w:rsidRPr="00A937E1" w:rsidRDefault="004E1498" w:rsidP="00170728">
      <w:pPr>
        <w:pStyle w:val="Nadpis3"/>
        <w:spacing w:before="120" w:after="120" w:line="240" w:lineRule="auto"/>
        <w:contextualSpacing w:val="0"/>
      </w:pPr>
      <w:r w:rsidRPr="00A937E1">
        <w:t xml:space="preserve">za Objednatele </w:t>
      </w:r>
      <w:r w:rsidRPr="001523BD">
        <w:rPr>
          <w:highlight w:val="yellow"/>
        </w:rPr>
        <w:t>p. ………………</w:t>
      </w:r>
      <w:r w:rsidR="0086114C" w:rsidRPr="001523BD">
        <w:rPr>
          <w:highlight w:val="yellow"/>
        </w:rPr>
        <w:t>……,</w:t>
      </w:r>
      <w:r w:rsidRPr="001523BD">
        <w:rPr>
          <w:highlight w:val="yellow"/>
        </w:rPr>
        <w:t xml:space="preserve"> tel. ……………</w:t>
      </w:r>
      <w:r w:rsidR="0086114C" w:rsidRPr="001523BD">
        <w:rPr>
          <w:highlight w:val="yellow"/>
        </w:rPr>
        <w:t>……,</w:t>
      </w:r>
      <w:r w:rsidRPr="001523BD">
        <w:rPr>
          <w:highlight w:val="yellow"/>
        </w:rPr>
        <w:t xml:space="preserve"> email ………………</w:t>
      </w:r>
      <w:r w:rsidR="0086114C" w:rsidRPr="001523BD">
        <w:rPr>
          <w:highlight w:val="yellow"/>
        </w:rPr>
        <w:t>……,</w:t>
      </w:r>
    </w:p>
    <w:p w14:paraId="1C513CD4" w14:textId="71F5FBED" w:rsidR="004E1498" w:rsidRPr="00A937E1" w:rsidRDefault="004E1498" w:rsidP="00170728">
      <w:pPr>
        <w:pStyle w:val="Nadpis3"/>
        <w:spacing w:before="120" w:after="120" w:line="240" w:lineRule="auto"/>
        <w:contextualSpacing w:val="0"/>
      </w:pPr>
      <w:r w:rsidRPr="00A937E1">
        <w:t xml:space="preserve">za </w:t>
      </w:r>
      <w:r w:rsidR="00E73DA0" w:rsidRPr="00A937E1">
        <w:t>Poskytovatel</w:t>
      </w:r>
      <w:r w:rsidRPr="00A937E1">
        <w:t xml:space="preserve">e </w:t>
      </w:r>
      <w:r w:rsidRPr="001523BD">
        <w:rPr>
          <w:highlight w:val="green"/>
        </w:rPr>
        <w:t>p. ………………</w:t>
      </w:r>
      <w:r w:rsidR="0086114C" w:rsidRPr="001523BD">
        <w:rPr>
          <w:highlight w:val="green"/>
        </w:rPr>
        <w:t>……,</w:t>
      </w:r>
      <w:r w:rsidRPr="001523BD">
        <w:rPr>
          <w:highlight w:val="green"/>
        </w:rPr>
        <w:t xml:space="preserve"> tel. ……………</w:t>
      </w:r>
      <w:r w:rsidR="0086114C" w:rsidRPr="001523BD">
        <w:rPr>
          <w:highlight w:val="green"/>
        </w:rPr>
        <w:t>……,</w:t>
      </w:r>
      <w:r w:rsidRPr="001523BD">
        <w:rPr>
          <w:highlight w:val="green"/>
        </w:rPr>
        <w:t xml:space="preserve"> email ………………</w:t>
      </w:r>
      <w:r w:rsidR="0086114C" w:rsidRPr="001523BD">
        <w:rPr>
          <w:highlight w:val="green"/>
        </w:rPr>
        <w:t>…….</w:t>
      </w:r>
    </w:p>
    <w:p w14:paraId="739753B3" w14:textId="04CE9ABA" w:rsidR="004E1498" w:rsidRPr="00A937E1" w:rsidRDefault="004E1498" w:rsidP="00170728">
      <w:pPr>
        <w:numPr>
          <w:ilvl w:val="1"/>
          <w:numId w:val="17"/>
        </w:numPr>
        <w:overflowPunct w:val="0"/>
        <w:autoSpaceDE w:val="0"/>
        <w:autoSpaceDN w:val="0"/>
        <w:adjustRightInd w:val="0"/>
        <w:spacing w:before="120" w:after="120" w:line="240" w:lineRule="auto"/>
        <w:ind w:left="567" w:hanging="567"/>
        <w:jc w:val="both"/>
        <w:textAlignment w:val="baseline"/>
        <w:outlineLvl w:val="1"/>
        <w:rPr>
          <w:rFonts w:eastAsia="Times New Roman" w:cs="Times New Roman"/>
          <w:lang w:eastAsia="cs-CZ"/>
        </w:rPr>
      </w:pPr>
      <w:r w:rsidRPr="00A937E1">
        <w:rPr>
          <w:rFonts w:eastAsia="Times New Roman" w:cs="Times New Roman"/>
          <w:lang w:eastAsia="cs-CZ"/>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A937E1" w:rsidRDefault="004E1498" w:rsidP="00170728">
      <w:pPr>
        <w:numPr>
          <w:ilvl w:val="1"/>
          <w:numId w:val="17"/>
        </w:numPr>
        <w:overflowPunct w:val="0"/>
        <w:autoSpaceDE w:val="0"/>
        <w:autoSpaceDN w:val="0"/>
        <w:adjustRightInd w:val="0"/>
        <w:spacing w:before="120" w:after="120" w:line="240" w:lineRule="auto"/>
        <w:ind w:left="567" w:hanging="567"/>
        <w:jc w:val="both"/>
        <w:textAlignment w:val="baseline"/>
        <w:outlineLvl w:val="1"/>
        <w:rPr>
          <w:rFonts w:eastAsia="Times New Roman" w:cs="Times New Roman"/>
          <w:lang w:eastAsia="cs-CZ"/>
        </w:rPr>
      </w:pPr>
      <w:r w:rsidRPr="00A937E1">
        <w:rPr>
          <w:rFonts w:eastAsia="Times New Roman"/>
        </w:rPr>
        <w:t xml:space="preserve">Zaslání </w:t>
      </w:r>
      <w:r w:rsidRPr="00A937E1">
        <w:rPr>
          <w:rFonts w:eastAsia="Times New Roman" w:cs="Times New Roman"/>
          <w:lang w:eastAsia="cs-CZ"/>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A937E1" w:rsidRDefault="004E1498" w:rsidP="00170728">
      <w:pPr>
        <w:numPr>
          <w:ilvl w:val="1"/>
          <w:numId w:val="17"/>
        </w:numPr>
        <w:overflowPunct w:val="0"/>
        <w:autoSpaceDE w:val="0"/>
        <w:autoSpaceDN w:val="0"/>
        <w:adjustRightInd w:val="0"/>
        <w:spacing w:before="120" w:after="120" w:line="240" w:lineRule="auto"/>
        <w:ind w:left="567" w:hanging="567"/>
        <w:jc w:val="both"/>
        <w:textAlignment w:val="baseline"/>
        <w:outlineLvl w:val="1"/>
        <w:rPr>
          <w:rFonts w:eastAsia="Times New Roman" w:cs="Times New Roman"/>
          <w:lang w:eastAsia="cs-CZ"/>
        </w:rPr>
      </w:pPr>
      <w:r w:rsidRPr="00A937E1">
        <w:rPr>
          <w:rFonts w:eastAsia="Times New Roman" w:cs="Times New Roman"/>
          <w:lang w:eastAsia="cs-CZ"/>
        </w:rPr>
        <w:t>S</w:t>
      </w:r>
      <w:r w:rsidRPr="00A937E1">
        <w:rPr>
          <w:rFonts w:eastAsia="Times New Roman"/>
        </w:rPr>
        <w:t>mluvn</w:t>
      </w:r>
      <w:r w:rsidRPr="00A937E1">
        <w:rPr>
          <w:rFonts w:eastAsia="Times New Roman" w:cs="Times New Roman"/>
          <w:lang w:eastAsia="cs-CZ"/>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A937E1" w:rsidRDefault="004E1498" w:rsidP="00170728">
      <w:pPr>
        <w:numPr>
          <w:ilvl w:val="1"/>
          <w:numId w:val="17"/>
        </w:numPr>
        <w:overflowPunct w:val="0"/>
        <w:autoSpaceDE w:val="0"/>
        <w:autoSpaceDN w:val="0"/>
        <w:adjustRightInd w:val="0"/>
        <w:spacing w:before="120" w:after="120" w:line="240" w:lineRule="auto"/>
        <w:ind w:left="567" w:hanging="567"/>
        <w:jc w:val="both"/>
        <w:textAlignment w:val="baseline"/>
        <w:outlineLvl w:val="1"/>
        <w:rPr>
          <w:rFonts w:eastAsia="Times New Roman" w:cs="Times New Roman"/>
          <w:lang w:eastAsia="cs-CZ"/>
        </w:rPr>
      </w:pPr>
      <w:r w:rsidRPr="00A937E1">
        <w:rPr>
          <w:rFonts w:eastAsia="Times New Roman" w:cs="Times New Roman"/>
          <w:lang w:eastAsia="cs-CZ"/>
        </w:rPr>
        <w:t>J</w:t>
      </w:r>
      <w:r w:rsidRPr="00A937E1">
        <w:rPr>
          <w:rFonts w:eastAsia="Times New Roman"/>
        </w:rPr>
        <w:t>estliže</w:t>
      </w:r>
      <w:r w:rsidRPr="00A937E1">
        <w:rPr>
          <w:rFonts w:eastAsia="Times New Roman" w:cs="Times New Roman"/>
          <w:lang w:eastAsia="cs-CZ"/>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A937E1" w:rsidRDefault="004E1498" w:rsidP="00170728">
      <w:pPr>
        <w:numPr>
          <w:ilvl w:val="1"/>
          <w:numId w:val="17"/>
        </w:numPr>
        <w:overflowPunct w:val="0"/>
        <w:autoSpaceDE w:val="0"/>
        <w:autoSpaceDN w:val="0"/>
        <w:adjustRightInd w:val="0"/>
        <w:spacing w:before="120" w:after="120" w:line="240" w:lineRule="auto"/>
        <w:ind w:left="567" w:hanging="567"/>
        <w:jc w:val="both"/>
        <w:textAlignment w:val="baseline"/>
        <w:outlineLvl w:val="1"/>
        <w:rPr>
          <w:rFonts w:eastAsia="Times New Roman" w:cs="Times New Roman"/>
          <w:lang w:eastAsia="cs-CZ"/>
        </w:rPr>
      </w:pPr>
      <w:r w:rsidRPr="00A937E1">
        <w:rPr>
          <w:rFonts w:eastAsia="Times New Roman" w:cs="Times New Roman"/>
          <w:lang w:eastAsia="cs-CZ"/>
        </w:rPr>
        <w:t>Osoby uzavírající tuto smlouvu za Smluvní strany souhlasí s uveřejněním svých osobních údajů, které jsou uvedeny v této smlouvě, spolu se smlouvou v registru smluv. Tento souhlas je udělen na dobu neurčitou.</w:t>
      </w:r>
    </w:p>
    <w:p w14:paraId="6EBA43DC" w14:textId="4C713883" w:rsidR="004E1498" w:rsidRPr="006062F9" w:rsidRDefault="006C7697" w:rsidP="00170728">
      <w:pPr>
        <w:numPr>
          <w:ilvl w:val="1"/>
          <w:numId w:val="17"/>
        </w:numPr>
        <w:overflowPunct w:val="0"/>
        <w:autoSpaceDE w:val="0"/>
        <w:autoSpaceDN w:val="0"/>
        <w:adjustRightInd w:val="0"/>
        <w:spacing w:before="120" w:after="120" w:line="240" w:lineRule="auto"/>
        <w:ind w:left="567" w:hanging="567"/>
        <w:jc w:val="both"/>
        <w:textAlignment w:val="baseline"/>
        <w:outlineLvl w:val="1"/>
        <w:rPr>
          <w:rFonts w:eastAsia="Calibri"/>
        </w:rPr>
      </w:pPr>
      <w:r w:rsidRPr="00A937E1">
        <w:rPr>
          <w:rFonts w:eastAsia="Times New Roman" w:cs="Times New Roman"/>
          <w:lang w:eastAsia="cs-CZ"/>
        </w:rPr>
        <w:t xml:space="preserve">V případě poskytnutí osobních údajů v rámci plnění smluvního vztahu se </w:t>
      </w:r>
      <w:r w:rsidR="00CA67AD" w:rsidRPr="00A937E1">
        <w:rPr>
          <w:rFonts w:eastAsia="Times New Roman" w:cs="Times New Roman"/>
          <w:lang w:eastAsia="cs-CZ"/>
        </w:rPr>
        <w:t>Poskytovatel zavazuje</w:t>
      </w:r>
      <w:r w:rsidRPr="00A937E1">
        <w:rPr>
          <w:rFonts w:eastAsia="Times New Roman" w:cs="Times New Roman"/>
          <w:lang w:eastAsia="cs-CZ"/>
        </w:rPr>
        <w:t xml:space="preserve"> přijmout vhodná technická a organizační opatření podle Nařízení Evropského parlamentu a Rady (EU) 2016/679 ze dne 27. dubna 2016 o ochraně fyzických osob v souvislosti se zpracováním osobních údajů, které se na něj jako na </w:t>
      </w:r>
      <w:r w:rsidR="00E73DA0" w:rsidRPr="00A937E1">
        <w:rPr>
          <w:rFonts w:eastAsia="Times New Roman" w:cs="Times New Roman"/>
          <w:lang w:eastAsia="cs-CZ"/>
        </w:rPr>
        <w:t>Poskytovatel</w:t>
      </w:r>
      <w:r w:rsidRPr="00A937E1">
        <w:rPr>
          <w:rFonts w:eastAsia="Times New Roman" w:cs="Times New Roman"/>
          <w:lang w:eastAsia="cs-CZ"/>
        </w:rPr>
        <w:t xml:space="preserve">e vztahují a plnění těchto </w:t>
      </w:r>
      <w:r w:rsidR="004A519A" w:rsidRPr="00A937E1">
        <w:rPr>
          <w:rFonts w:eastAsia="Times New Roman" w:cs="Times New Roman"/>
          <w:lang w:eastAsia="cs-CZ"/>
        </w:rPr>
        <w:t>povinností na vyžádání doložit O</w:t>
      </w:r>
      <w:r w:rsidRPr="00A937E1">
        <w:rPr>
          <w:rFonts w:eastAsia="Times New Roman" w:cs="Times New Roman"/>
          <w:lang w:eastAsia="cs-CZ"/>
        </w:rPr>
        <w:t>bjednateli.</w:t>
      </w:r>
    </w:p>
    <w:p w14:paraId="1126ED3F" w14:textId="58C4344E" w:rsidR="00CE287A" w:rsidRDefault="00CE287A" w:rsidP="00170728">
      <w:pPr>
        <w:pStyle w:val="Nadpis1"/>
        <w:spacing w:before="120"/>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A937E1" w:rsidRDefault="004F5497" w:rsidP="00170728">
      <w:pPr>
        <w:numPr>
          <w:ilvl w:val="1"/>
          <w:numId w:val="17"/>
        </w:numPr>
        <w:tabs>
          <w:tab w:val="num" w:pos="360"/>
        </w:tabs>
        <w:overflowPunct w:val="0"/>
        <w:autoSpaceDE w:val="0"/>
        <w:autoSpaceDN w:val="0"/>
        <w:adjustRightInd w:val="0"/>
        <w:spacing w:before="120" w:after="120" w:line="240" w:lineRule="auto"/>
        <w:ind w:left="567" w:hanging="567"/>
        <w:jc w:val="both"/>
        <w:textAlignment w:val="baseline"/>
        <w:outlineLvl w:val="1"/>
        <w:rPr>
          <w:rFonts w:eastAsia="Times New Roman" w:cs="Times New Roman"/>
          <w:lang w:eastAsia="cs-CZ"/>
        </w:rPr>
      </w:pPr>
      <w:proofErr w:type="gramStart"/>
      <w:r w:rsidRPr="00A937E1">
        <w:rPr>
          <w:rFonts w:eastAsia="Times New Roman" w:cs="Times New Roman"/>
          <w:lang w:eastAsia="cs-CZ"/>
        </w:rPr>
        <w:t>Poskytovatel</w:t>
      </w:r>
      <w:proofErr w:type="gramEnd"/>
      <w:r w:rsidR="00CE287A" w:rsidRPr="00A937E1">
        <w:rPr>
          <w:rFonts w:eastAsia="Times New Roman" w:cs="Times New Roman"/>
          <w:lang w:eastAsia="cs-CZ"/>
        </w:rPr>
        <w:t xml:space="preserve"> prohlašuje, že není obchodní společností, ve které veřejný funkcionář uvedený v </w:t>
      </w:r>
      <w:proofErr w:type="spellStart"/>
      <w:proofErr w:type="gramStart"/>
      <w:r w:rsidR="00CE287A" w:rsidRPr="00A937E1">
        <w:rPr>
          <w:rFonts w:eastAsia="Times New Roman" w:cs="Times New Roman"/>
          <w:lang w:eastAsia="cs-CZ"/>
        </w:rPr>
        <w:t>ust</w:t>
      </w:r>
      <w:proofErr w:type="spellEnd"/>
      <w:r w:rsidR="00CE287A" w:rsidRPr="00A937E1">
        <w:rPr>
          <w:rFonts w:eastAsia="Times New Roman" w:cs="Times New Roman"/>
          <w:lang w:eastAsia="cs-CZ"/>
        </w:rPr>
        <w:t>.</w:t>
      </w:r>
      <w:proofErr w:type="gramEnd"/>
      <w:r w:rsidR="00CE287A" w:rsidRPr="00A937E1">
        <w:rPr>
          <w:rFonts w:eastAsia="Times New Roman" w:cs="Times New Roman"/>
          <w:lang w:eastAsia="cs-CZ"/>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CE287A" w:rsidRPr="00A937E1">
        <w:rPr>
          <w:rFonts w:eastAsia="Times New Roman" w:cs="Times New Roman"/>
          <w:lang w:eastAsia="cs-CZ"/>
        </w:rPr>
        <w:t>ust</w:t>
      </w:r>
      <w:proofErr w:type="spellEnd"/>
      <w:r w:rsidR="00CE287A" w:rsidRPr="00A937E1">
        <w:rPr>
          <w:rFonts w:eastAsia="Times New Roman" w:cs="Times New Roman"/>
          <w:lang w:eastAsia="cs-CZ"/>
        </w:rPr>
        <w:t>. § 2 odst. 1 písm. c) Zákona o střetu zájmů nebo jím ovládaná osoba vlastní podíl představující alespoň 25 % účasti společníka v obchodní společnosti.</w:t>
      </w:r>
    </w:p>
    <w:p w14:paraId="461D66E4" w14:textId="05CC3019" w:rsidR="00CE287A" w:rsidRPr="00E21248" w:rsidRDefault="004F5497" w:rsidP="00170728">
      <w:pPr>
        <w:pStyle w:val="Nadpis2"/>
        <w:spacing w:before="120" w:after="120"/>
        <w:contextualSpacing w:val="0"/>
        <w:jc w:val="left"/>
      </w:pPr>
      <w:r>
        <w:rPr>
          <w:rFonts w:eastAsia="Calibri"/>
        </w:rPr>
        <w:lastRenderedPageBreak/>
        <w:t>Poskytovatel</w:t>
      </w:r>
      <w:r w:rsidR="00CE287A" w:rsidRPr="0073792E">
        <w:t xml:space="preserve"> prohlašuje, že on, ani žádný z jeho poddodavatelů nebo jiných osob, jejichž způsobilost byla využita ve </w:t>
      </w:r>
      <w:r w:rsidR="00CE287A" w:rsidRPr="00E21248">
        <w:t>smyslu evropských směrnic o zadávání veřejných zakázek, nejsou osobami:</w:t>
      </w:r>
    </w:p>
    <w:p w14:paraId="710123D3" w14:textId="4330FB4E" w:rsidR="00CE287A" w:rsidRPr="003A6968" w:rsidRDefault="00CE287A" w:rsidP="00170728">
      <w:pPr>
        <w:pStyle w:val="Nadpis1"/>
        <w:numPr>
          <w:ilvl w:val="0"/>
          <w:numId w:val="40"/>
        </w:numPr>
        <w:spacing w:before="120"/>
        <w:jc w:val="both"/>
        <w:rPr>
          <w:u w:val="none"/>
          <w:lang w:eastAsia="cs-CZ"/>
        </w:rPr>
      </w:pPr>
      <w:r w:rsidRPr="003A6968">
        <w:rPr>
          <w:b w:val="0"/>
          <w:u w:val="none"/>
          <w:lang w:eastAsia="cs-CZ"/>
        </w:rPr>
        <w:t>dle článku 5k nařízení Rady (EU) č. 833/2014 ze dne 31. července 2014 o</w:t>
      </w:r>
      <w:r w:rsidR="009026A5">
        <w:rPr>
          <w:b w:val="0"/>
          <w:u w:val="none"/>
          <w:lang w:eastAsia="cs-CZ"/>
        </w:rPr>
        <w:t> </w:t>
      </w:r>
      <w:r w:rsidRPr="003A6968">
        <w:rPr>
          <w:b w:val="0"/>
          <w:u w:val="none"/>
          <w:lang w:eastAsia="cs-CZ"/>
        </w:rPr>
        <w:t xml:space="preserve">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53C83E2D" w14:textId="77777777" w:rsidR="00CE287A" w:rsidRPr="003A6968" w:rsidRDefault="00CE287A" w:rsidP="00170728">
      <w:pPr>
        <w:pStyle w:val="Nadpis1"/>
        <w:numPr>
          <w:ilvl w:val="0"/>
          <w:numId w:val="40"/>
        </w:numPr>
        <w:spacing w:before="120"/>
        <w:jc w:val="both"/>
        <w:rPr>
          <w:b w:val="0"/>
          <w:u w:val="none"/>
          <w:lang w:eastAsia="cs-CZ"/>
        </w:rPr>
      </w:pPr>
      <w:r w:rsidRPr="003A6968">
        <w:rPr>
          <w:b w:val="0"/>
          <w:u w:val="none"/>
          <w:lang w:eastAsia="cs-CZ"/>
        </w:rPr>
        <w:t>dle článku 2</w:t>
      </w:r>
      <w:r w:rsidRPr="003A6968">
        <w:rPr>
          <w:u w:val="none"/>
        </w:rPr>
        <w:t xml:space="preserve"> </w:t>
      </w:r>
      <w:r w:rsidRPr="003A6968">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8F20C9">
        <w:rPr>
          <w:b w:val="0"/>
          <w:u w:val="none"/>
          <w:lang w:eastAsia="cs-CZ"/>
        </w:rPr>
        <w:t>dále jen</w:t>
      </w:r>
      <w:r>
        <w:rPr>
          <w:u w:val="none"/>
          <w:lang w:eastAsia="cs-CZ"/>
        </w:rPr>
        <w:t xml:space="preserve"> „</w:t>
      </w:r>
      <w:r w:rsidRPr="003A6968">
        <w:rPr>
          <w:i/>
          <w:u w:val="none"/>
          <w:lang w:eastAsia="cs-CZ"/>
        </w:rPr>
        <w:t>Sankční seznamy“</w:t>
      </w:r>
      <w:r w:rsidRPr="003A6968">
        <w:rPr>
          <w:b w:val="0"/>
          <w:u w:val="none"/>
          <w:lang w:eastAsia="cs-CZ"/>
        </w:rPr>
        <w:t>).</w:t>
      </w:r>
    </w:p>
    <w:p w14:paraId="44062D2C" w14:textId="5CE8EC88" w:rsidR="00CE287A" w:rsidRPr="00A937E1" w:rsidRDefault="00CE287A" w:rsidP="00170728">
      <w:pPr>
        <w:numPr>
          <w:ilvl w:val="1"/>
          <w:numId w:val="17"/>
        </w:numPr>
        <w:tabs>
          <w:tab w:val="num" w:pos="360"/>
        </w:tabs>
        <w:overflowPunct w:val="0"/>
        <w:autoSpaceDE w:val="0"/>
        <w:autoSpaceDN w:val="0"/>
        <w:adjustRightInd w:val="0"/>
        <w:spacing w:before="120" w:after="120" w:line="240" w:lineRule="auto"/>
        <w:ind w:left="567" w:hanging="567"/>
        <w:jc w:val="both"/>
        <w:textAlignment w:val="baseline"/>
        <w:outlineLvl w:val="1"/>
        <w:rPr>
          <w:rFonts w:eastAsia="Times New Roman" w:cs="Times New Roman"/>
          <w:lang w:eastAsia="cs-CZ"/>
        </w:rPr>
      </w:pPr>
      <w:r w:rsidRPr="00A937E1">
        <w:rPr>
          <w:rFonts w:eastAsia="Times New Roman" w:cs="Times New Roman"/>
          <w:lang w:eastAsia="cs-CZ"/>
        </w:rPr>
        <w:t xml:space="preserve">Je-li </w:t>
      </w:r>
      <w:r w:rsidR="004F5497" w:rsidRPr="00A937E1">
        <w:rPr>
          <w:rFonts w:eastAsia="Times New Roman" w:cs="Times New Roman"/>
          <w:lang w:eastAsia="cs-CZ"/>
        </w:rPr>
        <w:t>Poskytovatelem</w:t>
      </w:r>
      <w:r w:rsidRPr="00A937E1">
        <w:rPr>
          <w:rFonts w:eastAsia="Times New Roman" w:cs="Times New Roman"/>
          <w:lang w:eastAsia="cs-CZ"/>
        </w:rPr>
        <w:t xml:space="preserve"> sdružení více osob, platí podmínky dle odstavce </w:t>
      </w:r>
      <w:r w:rsidR="001B6619">
        <w:rPr>
          <w:rFonts w:eastAsia="Times New Roman" w:cs="Times New Roman"/>
          <w:lang w:eastAsia="cs-CZ"/>
        </w:rPr>
        <w:t>10</w:t>
      </w:r>
      <w:r w:rsidRPr="00A937E1">
        <w:rPr>
          <w:rFonts w:eastAsia="Times New Roman" w:cs="Times New Roman"/>
          <w:lang w:eastAsia="cs-CZ"/>
        </w:rPr>
        <w:t xml:space="preserve">.1 a </w:t>
      </w:r>
      <w:r w:rsidR="001B6619">
        <w:rPr>
          <w:rFonts w:eastAsia="Times New Roman" w:cs="Times New Roman"/>
          <w:lang w:eastAsia="cs-CZ"/>
        </w:rPr>
        <w:t>10</w:t>
      </w:r>
      <w:r w:rsidRPr="00A937E1">
        <w:rPr>
          <w:rFonts w:eastAsia="Times New Roman" w:cs="Times New Roman"/>
          <w:lang w:eastAsia="cs-CZ"/>
        </w:rPr>
        <w:t xml:space="preserve">.2 této Smlouvy také jednotlivě pro všechny osoby v rámci </w:t>
      </w:r>
      <w:r w:rsidR="004F5497" w:rsidRPr="00A937E1">
        <w:rPr>
          <w:rFonts w:eastAsia="Times New Roman" w:cs="Times New Roman"/>
          <w:lang w:eastAsia="cs-CZ"/>
        </w:rPr>
        <w:t>Poskytovatele</w:t>
      </w:r>
      <w:r w:rsidRPr="00A937E1">
        <w:rPr>
          <w:rFonts w:eastAsia="Times New Roman" w:cs="Times New Roman"/>
          <w:lang w:eastAsia="cs-CZ"/>
        </w:rPr>
        <w:t xml:space="preserve"> </w:t>
      </w:r>
      <w:r w:rsidR="009026A5" w:rsidRPr="00A937E1">
        <w:rPr>
          <w:rFonts w:eastAsia="Times New Roman" w:cs="Times New Roman"/>
          <w:lang w:eastAsia="cs-CZ"/>
        </w:rPr>
        <w:t>sdružené,</w:t>
      </w:r>
      <w:r w:rsidRPr="00A937E1">
        <w:rPr>
          <w:rFonts w:eastAsia="Times New Roman" w:cs="Times New Roman"/>
          <w:lang w:eastAsia="cs-CZ"/>
        </w:rPr>
        <w:t xml:space="preserve"> a to bez ohledu na právní formu tohoto sdružení.</w:t>
      </w:r>
    </w:p>
    <w:p w14:paraId="3BFFCF3F" w14:textId="33C6FA3D" w:rsidR="00CE287A" w:rsidRPr="00A937E1" w:rsidRDefault="00CE287A">
      <w:pPr>
        <w:numPr>
          <w:ilvl w:val="1"/>
          <w:numId w:val="17"/>
        </w:numPr>
        <w:tabs>
          <w:tab w:val="num" w:pos="360"/>
        </w:tabs>
        <w:overflowPunct w:val="0"/>
        <w:autoSpaceDE w:val="0"/>
        <w:autoSpaceDN w:val="0"/>
        <w:adjustRightInd w:val="0"/>
        <w:spacing w:before="120" w:after="120" w:line="240" w:lineRule="auto"/>
        <w:ind w:left="567" w:hanging="567"/>
        <w:jc w:val="both"/>
        <w:textAlignment w:val="baseline"/>
        <w:outlineLvl w:val="1"/>
        <w:rPr>
          <w:rFonts w:eastAsia="Times New Roman" w:cs="Times New Roman"/>
          <w:lang w:eastAsia="cs-CZ"/>
        </w:rPr>
      </w:pPr>
      <w:r w:rsidRPr="00A937E1">
        <w:rPr>
          <w:rFonts w:eastAsia="Times New Roman" w:cs="Times New Roman"/>
          <w:lang w:eastAsia="cs-CZ"/>
        </w:rPr>
        <w:t xml:space="preserve">Přestane-li </w:t>
      </w:r>
      <w:r w:rsidR="004F5497" w:rsidRPr="00A937E1">
        <w:rPr>
          <w:rFonts w:eastAsia="Times New Roman" w:cs="Times New Roman"/>
          <w:lang w:eastAsia="cs-CZ"/>
        </w:rPr>
        <w:t>Poskytovatel</w:t>
      </w:r>
      <w:r w:rsidRPr="00A937E1">
        <w:rPr>
          <w:rFonts w:eastAsia="Times New Roman" w:cs="Times New Roman"/>
          <w:lang w:eastAsia="cs-CZ"/>
        </w:rPr>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5FBE6AB1" w14:textId="6EC710DE" w:rsidR="00CE287A" w:rsidRPr="00A937E1" w:rsidRDefault="004F5497">
      <w:pPr>
        <w:numPr>
          <w:ilvl w:val="1"/>
          <w:numId w:val="17"/>
        </w:numPr>
        <w:tabs>
          <w:tab w:val="num" w:pos="360"/>
        </w:tabs>
        <w:overflowPunct w:val="0"/>
        <w:autoSpaceDE w:val="0"/>
        <w:autoSpaceDN w:val="0"/>
        <w:adjustRightInd w:val="0"/>
        <w:spacing w:before="120" w:after="120" w:line="240" w:lineRule="auto"/>
        <w:ind w:left="567" w:hanging="567"/>
        <w:jc w:val="both"/>
        <w:textAlignment w:val="baseline"/>
        <w:outlineLvl w:val="1"/>
        <w:rPr>
          <w:rFonts w:eastAsia="Times New Roman" w:cs="Times New Roman"/>
          <w:lang w:eastAsia="cs-CZ"/>
        </w:rPr>
      </w:pPr>
      <w:r w:rsidRPr="00A937E1">
        <w:rPr>
          <w:rFonts w:eastAsia="Times New Roman" w:cs="Times New Roman"/>
          <w:lang w:eastAsia="cs-CZ"/>
        </w:rPr>
        <w:t>Poskytovatel</w:t>
      </w:r>
      <w:r w:rsidR="00CE287A" w:rsidRPr="00A937E1">
        <w:rPr>
          <w:rFonts w:eastAsia="Times New Roman" w:cs="Times New Roman"/>
          <w:lang w:eastAsia="cs-CZ"/>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w:t>
      </w:r>
      <w:r w:rsidR="009026A5">
        <w:rPr>
          <w:rFonts w:eastAsia="Times New Roman" w:cs="Times New Roman"/>
          <w:lang w:eastAsia="cs-CZ"/>
        </w:rPr>
        <w:t> </w:t>
      </w:r>
      <w:r w:rsidR="00CE287A" w:rsidRPr="00A937E1">
        <w:rPr>
          <w:rFonts w:eastAsia="Times New Roman" w:cs="Times New Roman"/>
          <w:lang w:eastAsia="cs-CZ"/>
        </w:rPr>
        <w:t>269/2014.</w:t>
      </w:r>
    </w:p>
    <w:p w14:paraId="270FFB18" w14:textId="4002F03D" w:rsidR="00CE287A" w:rsidRPr="00A937E1" w:rsidRDefault="004F5497">
      <w:pPr>
        <w:numPr>
          <w:ilvl w:val="1"/>
          <w:numId w:val="17"/>
        </w:numPr>
        <w:tabs>
          <w:tab w:val="num" w:pos="360"/>
        </w:tabs>
        <w:overflowPunct w:val="0"/>
        <w:autoSpaceDE w:val="0"/>
        <w:autoSpaceDN w:val="0"/>
        <w:adjustRightInd w:val="0"/>
        <w:spacing w:before="120" w:after="120" w:line="240" w:lineRule="auto"/>
        <w:ind w:left="567" w:hanging="567"/>
        <w:jc w:val="both"/>
        <w:textAlignment w:val="baseline"/>
        <w:outlineLvl w:val="1"/>
        <w:rPr>
          <w:rFonts w:eastAsia="Times New Roman" w:cs="Times New Roman"/>
          <w:lang w:eastAsia="cs-CZ"/>
        </w:rPr>
      </w:pPr>
      <w:r w:rsidRPr="00A937E1">
        <w:rPr>
          <w:rFonts w:eastAsia="Times New Roman" w:cs="Times New Roman"/>
          <w:lang w:eastAsia="cs-CZ"/>
        </w:rPr>
        <w:t>Poskytovatel</w:t>
      </w:r>
      <w:r w:rsidR="00CE287A" w:rsidRPr="00A937E1">
        <w:rPr>
          <w:rFonts w:eastAsia="Times New Roman" w:cs="Times New Roman"/>
          <w:lang w:eastAsia="cs-CZ"/>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DE8EE56" w14:textId="3B981239" w:rsidR="00A937E1" w:rsidRPr="00170728" w:rsidRDefault="00CE287A" w:rsidP="00170728">
      <w:pPr>
        <w:numPr>
          <w:ilvl w:val="1"/>
          <w:numId w:val="17"/>
        </w:numPr>
        <w:tabs>
          <w:tab w:val="num" w:pos="360"/>
        </w:tabs>
        <w:overflowPunct w:val="0"/>
        <w:autoSpaceDE w:val="0"/>
        <w:autoSpaceDN w:val="0"/>
        <w:adjustRightInd w:val="0"/>
        <w:spacing w:before="120" w:after="120" w:line="240" w:lineRule="auto"/>
        <w:ind w:left="567" w:hanging="567"/>
        <w:jc w:val="both"/>
        <w:textAlignment w:val="baseline"/>
        <w:outlineLvl w:val="1"/>
        <w:rPr>
          <w:rFonts w:asciiTheme="majorHAnsi" w:eastAsiaTheme="majorEastAsia" w:hAnsiTheme="majorHAnsi" w:cstheme="majorBidi"/>
          <w:b/>
          <w:spacing w:val="-6"/>
          <w:u w:val="single"/>
        </w:rPr>
      </w:pPr>
      <w:r w:rsidRPr="00A937E1">
        <w:rPr>
          <w:rFonts w:eastAsia="Times New Roman" w:cs="Times New Roman"/>
          <w:lang w:eastAsia="cs-CZ"/>
        </w:rPr>
        <w:t xml:space="preserve">Ukáží-li se prohlášení </w:t>
      </w:r>
      <w:r w:rsidR="004F5497" w:rsidRPr="00A937E1">
        <w:rPr>
          <w:rFonts w:eastAsia="Times New Roman" w:cs="Times New Roman"/>
          <w:lang w:eastAsia="cs-CZ"/>
        </w:rPr>
        <w:t>Poskytovatele</w:t>
      </w:r>
      <w:r w:rsidRPr="00A937E1">
        <w:rPr>
          <w:rFonts w:eastAsia="Times New Roman" w:cs="Times New Roman"/>
          <w:lang w:eastAsia="cs-CZ"/>
        </w:rPr>
        <w:t xml:space="preserve"> dle odstavce </w:t>
      </w:r>
      <w:r w:rsidR="001B6619">
        <w:rPr>
          <w:rFonts w:eastAsia="Times New Roman" w:cs="Times New Roman"/>
          <w:lang w:eastAsia="cs-CZ"/>
        </w:rPr>
        <w:t>10</w:t>
      </w:r>
      <w:r w:rsidRPr="00A937E1">
        <w:rPr>
          <w:rFonts w:eastAsia="Times New Roman" w:cs="Times New Roman"/>
          <w:lang w:eastAsia="cs-CZ"/>
        </w:rPr>
        <w:t xml:space="preserve">.1 a </w:t>
      </w:r>
      <w:r w:rsidR="001B6619">
        <w:rPr>
          <w:rFonts w:eastAsia="Times New Roman" w:cs="Times New Roman"/>
          <w:lang w:eastAsia="cs-CZ"/>
        </w:rPr>
        <w:t>10</w:t>
      </w:r>
      <w:r w:rsidRPr="00A937E1">
        <w:rPr>
          <w:rFonts w:eastAsia="Times New Roman" w:cs="Times New Roman"/>
          <w:lang w:eastAsia="cs-CZ"/>
        </w:rPr>
        <w:t xml:space="preserve">.2 této Smlouvy jako nepravdivá nebo poruší-li </w:t>
      </w:r>
      <w:r w:rsidR="004F5497" w:rsidRPr="00A937E1">
        <w:rPr>
          <w:rFonts w:eastAsia="Times New Roman" w:cs="Times New Roman"/>
          <w:lang w:eastAsia="cs-CZ"/>
        </w:rPr>
        <w:t>Poskytovatel</w:t>
      </w:r>
      <w:r w:rsidRPr="00A937E1">
        <w:rPr>
          <w:rFonts w:eastAsia="Times New Roman" w:cs="Times New Roman"/>
          <w:lang w:eastAsia="cs-CZ"/>
        </w:rPr>
        <w:t xml:space="preserve"> svou oznamovací povinnost dle odstavce </w:t>
      </w:r>
      <w:proofErr w:type="gramStart"/>
      <w:r w:rsidR="009026A5">
        <w:rPr>
          <w:rFonts w:eastAsia="Times New Roman" w:cs="Times New Roman"/>
          <w:lang w:eastAsia="cs-CZ"/>
        </w:rPr>
        <w:t>10</w:t>
      </w:r>
      <w:r w:rsidRPr="00A937E1">
        <w:rPr>
          <w:rFonts w:eastAsia="Times New Roman" w:cs="Times New Roman"/>
          <w:lang w:eastAsia="cs-CZ"/>
        </w:rPr>
        <w:t>.4. nebo</w:t>
      </w:r>
      <w:proofErr w:type="gramEnd"/>
      <w:r w:rsidRPr="00A937E1">
        <w:rPr>
          <w:rFonts w:eastAsia="Times New Roman" w:cs="Times New Roman"/>
          <w:lang w:eastAsia="cs-CZ"/>
        </w:rPr>
        <w:t xml:space="preserve"> povinnosti dle odstavců </w:t>
      </w:r>
      <w:r w:rsidR="009026A5">
        <w:rPr>
          <w:rFonts w:eastAsia="Times New Roman" w:cs="Times New Roman"/>
          <w:lang w:eastAsia="cs-CZ"/>
        </w:rPr>
        <w:t>10</w:t>
      </w:r>
      <w:r w:rsidRPr="00A937E1">
        <w:rPr>
          <w:rFonts w:eastAsia="Times New Roman" w:cs="Times New Roman"/>
          <w:lang w:eastAsia="cs-CZ"/>
        </w:rPr>
        <w:t xml:space="preserve">.5 nebo </w:t>
      </w:r>
      <w:r w:rsidR="009026A5">
        <w:rPr>
          <w:rFonts w:eastAsia="Times New Roman" w:cs="Times New Roman"/>
          <w:lang w:eastAsia="cs-CZ"/>
        </w:rPr>
        <w:t>10</w:t>
      </w:r>
      <w:r w:rsidRPr="00A937E1">
        <w:rPr>
          <w:rFonts w:eastAsia="Times New Roman" w:cs="Times New Roman"/>
          <w:lang w:eastAsia="cs-CZ"/>
        </w:rPr>
        <w:t xml:space="preserve">.6 této Smlouvy, je Objednatel oprávněn vypovědět tuto Smlouvu bez výpovědní doby. </w:t>
      </w:r>
      <w:r w:rsidR="004F5497" w:rsidRPr="00A937E1">
        <w:rPr>
          <w:rFonts w:eastAsia="Times New Roman" w:cs="Times New Roman"/>
          <w:lang w:eastAsia="cs-CZ"/>
        </w:rPr>
        <w:t>Poskytovatel</w:t>
      </w:r>
      <w:r w:rsidRPr="00A937E1">
        <w:rPr>
          <w:rFonts w:eastAsia="Times New Roman" w:cs="Times New Roman"/>
          <w:lang w:eastAsia="cs-CZ"/>
        </w:rPr>
        <w:t xml:space="preserve"> je dále povinen zaplatit za každé jednotlivé porušení povinností dle předchozí věty smluvní pokutu ve výši 5</w:t>
      </w:r>
      <w:r w:rsidR="00C916C5" w:rsidRPr="00A937E1">
        <w:rPr>
          <w:rFonts w:eastAsia="Times New Roman" w:cs="Times New Roman"/>
          <w:lang w:eastAsia="cs-CZ"/>
        </w:rPr>
        <w:t xml:space="preserve"> % procent C</w:t>
      </w:r>
      <w:r w:rsidRPr="00A937E1">
        <w:rPr>
          <w:rFonts w:eastAsia="Times New Roman" w:cs="Times New Roman"/>
          <w:lang w:eastAsia="cs-CZ"/>
        </w:rPr>
        <w:t>eny</w:t>
      </w:r>
      <w:r w:rsidR="00C916C5" w:rsidRPr="00A937E1">
        <w:rPr>
          <w:rFonts w:eastAsia="Times New Roman" w:cs="Times New Roman"/>
          <w:lang w:eastAsia="cs-CZ"/>
        </w:rPr>
        <w:t xml:space="preserve"> předmětu služeb</w:t>
      </w:r>
      <w:r w:rsidRPr="00A937E1">
        <w:rPr>
          <w:rFonts w:eastAsia="Times New Roman" w:cs="Times New Roman"/>
          <w:lang w:eastAsia="cs-CZ"/>
        </w:rPr>
        <w:t xml:space="preserve"> (</w:t>
      </w:r>
      <w:r w:rsidR="00C916C5" w:rsidRPr="00A937E1">
        <w:rPr>
          <w:rFonts w:eastAsia="Times New Roman" w:cs="Times New Roman"/>
          <w:lang w:eastAsia="cs-CZ"/>
        </w:rPr>
        <w:t>Cena celkem</w:t>
      </w:r>
      <w:r w:rsidRPr="00A937E1">
        <w:rPr>
          <w:rFonts w:eastAsia="Times New Roman" w:cs="Times New Roman"/>
          <w:lang w:eastAsia="cs-CZ"/>
        </w:rPr>
        <w:t xml:space="preserve"> bez DPH) sjednané dle této Smlouvy. Ustanovení § 2004 odst. 2 Občanského zákoníku a § 2050 Občanského zákoníku se nepoužijí.</w:t>
      </w:r>
    </w:p>
    <w:p w14:paraId="580AAA79" w14:textId="6D3113DD" w:rsidR="00A937E1" w:rsidRPr="00A937E1" w:rsidRDefault="00A937E1" w:rsidP="00170728">
      <w:pPr>
        <w:keepNext/>
        <w:numPr>
          <w:ilvl w:val="0"/>
          <w:numId w:val="17"/>
        </w:numPr>
        <w:tabs>
          <w:tab w:val="num" w:pos="360"/>
        </w:tabs>
        <w:suppressAutoHyphens/>
        <w:spacing w:before="120" w:after="120" w:line="240" w:lineRule="auto"/>
        <w:ind w:left="0" w:firstLine="0"/>
        <w:outlineLvl w:val="0"/>
        <w:rPr>
          <w:rFonts w:asciiTheme="majorHAnsi" w:eastAsiaTheme="majorEastAsia" w:hAnsiTheme="majorHAnsi" w:cstheme="majorBidi"/>
          <w:b/>
          <w:spacing w:val="-6"/>
          <w:u w:val="single"/>
        </w:rPr>
      </w:pPr>
      <w:r w:rsidRPr="00A937E1">
        <w:rPr>
          <w:rFonts w:asciiTheme="majorHAnsi" w:eastAsiaTheme="majorEastAsia" w:hAnsiTheme="majorHAnsi" w:cstheme="majorBidi"/>
          <w:b/>
          <w:spacing w:val="-6"/>
          <w:u w:val="single"/>
          <w:lang w:eastAsia="cs-CZ"/>
        </w:rPr>
        <w:t>Odstoupení od Smlouvy</w:t>
      </w:r>
    </w:p>
    <w:p w14:paraId="2C3AB974" w14:textId="77777777" w:rsidR="00A937E1" w:rsidRPr="00A937E1" w:rsidRDefault="00A937E1">
      <w:pPr>
        <w:keepNext/>
        <w:numPr>
          <w:ilvl w:val="1"/>
          <w:numId w:val="17"/>
        </w:numPr>
        <w:tabs>
          <w:tab w:val="num" w:pos="360"/>
        </w:tabs>
        <w:overflowPunct w:val="0"/>
        <w:autoSpaceDE w:val="0"/>
        <w:autoSpaceDN w:val="0"/>
        <w:adjustRightInd w:val="0"/>
        <w:spacing w:before="120" w:after="120" w:line="240" w:lineRule="auto"/>
        <w:ind w:left="567" w:hanging="567"/>
        <w:jc w:val="both"/>
        <w:textAlignment w:val="baseline"/>
        <w:outlineLvl w:val="1"/>
        <w:rPr>
          <w:rFonts w:eastAsia="Times New Roman" w:cs="Times New Roman"/>
          <w:lang w:eastAsia="cs-CZ"/>
        </w:rPr>
      </w:pPr>
      <w:r w:rsidRPr="00A937E1">
        <w:rPr>
          <w:rFonts w:eastAsia="Times New Roman" w:cs="Times New Roman"/>
          <w:lang w:eastAsia="cs-CZ"/>
        </w:rPr>
        <w:t>Smluvní strany jsou oprávněny odstoupit od této smlouvy v případech stanovených obecně závaznými právními předpisy a dále v případě, že druhá smluvní strana poruší závažným způsobem své povinnosti vyplývající z této smlouvy, a i přes písemné upozornění toto porušení do lhůty uvedené v upozornění, minimálně však do 7 pracovních dnů neodstraní.</w:t>
      </w:r>
    </w:p>
    <w:p w14:paraId="63E95448" w14:textId="5FFDE71D" w:rsidR="00A937E1" w:rsidRPr="00A937E1" w:rsidRDefault="00A937E1">
      <w:pPr>
        <w:numPr>
          <w:ilvl w:val="1"/>
          <w:numId w:val="17"/>
        </w:numPr>
        <w:tabs>
          <w:tab w:val="num" w:pos="360"/>
        </w:tabs>
        <w:overflowPunct w:val="0"/>
        <w:autoSpaceDE w:val="0"/>
        <w:autoSpaceDN w:val="0"/>
        <w:adjustRightInd w:val="0"/>
        <w:spacing w:before="120" w:after="120" w:line="240" w:lineRule="auto"/>
        <w:ind w:left="567" w:hanging="567"/>
        <w:jc w:val="both"/>
        <w:textAlignment w:val="baseline"/>
        <w:outlineLvl w:val="1"/>
        <w:rPr>
          <w:rFonts w:eastAsia="Times New Roman" w:cs="Times New Roman"/>
          <w:lang w:eastAsia="cs-CZ"/>
        </w:rPr>
      </w:pPr>
      <w:r w:rsidRPr="00A937E1">
        <w:rPr>
          <w:rFonts w:eastAsia="Times New Roman" w:cs="Times New Roman"/>
          <w:lang w:eastAsia="cs-CZ"/>
        </w:rPr>
        <w:t xml:space="preserve">Za závažné porušení smluvních povinností ze strany Poskytovatele ve smyslu odst. </w:t>
      </w:r>
      <w:r w:rsidR="009026A5" w:rsidRPr="00A937E1">
        <w:rPr>
          <w:rFonts w:eastAsia="Times New Roman" w:cs="Times New Roman"/>
          <w:lang w:eastAsia="cs-CZ"/>
        </w:rPr>
        <w:t>1</w:t>
      </w:r>
      <w:r w:rsidR="009026A5">
        <w:rPr>
          <w:rFonts w:eastAsia="Times New Roman" w:cs="Times New Roman"/>
          <w:lang w:eastAsia="cs-CZ"/>
        </w:rPr>
        <w:t>1</w:t>
      </w:r>
      <w:r w:rsidRPr="00A937E1">
        <w:rPr>
          <w:rFonts w:eastAsia="Times New Roman" w:cs="Times New Roman"/>
          <w:lang w:eastAsia="cs-CZ"/>
        </w:rPr>
        <w:t>.1 tohoto článku smlouvy se považuje zejména:</w:t>
      </w:r>
    </w:p>
    <w:p w14:paraId="09533064" w14:textId="77777777" w:rsidR="00A937E1" w:rsidRPr="00A937E1" w:rsidRDefault="00A937E1">
      <w:pPr>
        <w:numPr>
          <w:ilvl w:val="0"/>
          <w:numId w:val="50"/>
        </w:numPr>
        <w:spacing w:before="120" w:after="120" w:line="240" w:lineRule="auto"/>
        <w:ind w:left="1134"/>
        <w:jc w:val="both"/>
        <w:rPr>
          <w:lang w:eastAsia="cs-CZ"/>
        </w:rPr>
      </w:pPr>
      <w:r w:rsidRPr="00A937E1">
        <w:rPr>
          <w:lang w:eastAsia="cs-CZ"/>
        </w:rPr>
        <w:t xml:space="preserve">jestliže Poskytovatel neplní předmět smlouvy v souladu se smlouvou a jejími přílohami anebo v souladu s podklady a pokyny, které jsou pro plnění předmětu smlouvy závazné, a přestože byl Objednavatelem vyzván k plnění předmětu smlouvy řádným způsobem a k odstranění případných vad vzniklých vadným plněním předmětu smlouvy, neučinil tak ani v </w:t>
      </w:r>
      <w:proofErr w:type="gramStart"/>
      <w:r w:rsidRPr="00A937E1">
        <w:rPr>
          <w:lang w:eastAsia="cs-CZ"/>
        </w:rPr>
        <w:t>Objednatelem</w:t>
      </w:r>
      <w:proofErr w:type="gramEnd"/>
      <w:r w:rsidRPr="00A937E1">
        <w:rPr>
          <w:lang w:eastAsia="cs-CZ"/>
        </w:rPr>
        <w:t xml:space="preserve"> mu poskytnuté přiměřené lhůtě,</w:t>
      </w:r>
    </w:p>
    <w:p w14:paraId="577424D3" w14:textId="77777777" w:rsidR="00A937E1" w:rsidRPr="00A937E1" w:rsidRDefault="00A937E1">
      <w:pPr>
        <w:numPr>
          <w:ilvl w:val="0"/>
          <w:numId w:val="50"/>
        </w:numPr>
        <w:spacing w:before="120" w:after="120" w:line="240" w:lineRule="auto"/>
        <w:ind w:left="1134"/>
        <w:jc w:val="both"/>
        <w:rPr>
          <w:lang w:eastAsia="cs-CZ"/>
        </w:rPr>
      </w:pPr>
      <w:r w:rsidRPr="00A937E1">
        <w:rPr>
          <w:lang w:eastAsia="cs-CZ"/>
        </w:rPr>
        <w:lastRenderedPageBreak/>
        <w:t>jestliže je Poskytovatel v prodlení s plněním svých povinností podle této smlouvy delším jak 21 kalendářních dnů,</w:t>
      </w:r>
    </w:p>
    <w:p w14:paraId="1DB58AD8" w14:textId="2A981E93" w:rsidR="00A937E1" w:rsidRPr="00A937E1" w:rsidRDefault="00A937E1">
      <w:pPr>
        <w:numPr>
          <w:ilvl w:val="0"/>
          <w:numId w:val="50"/>
        </w:numPr>
        <w:spacing w:before="120" w:after="120" w:line="240" w:lineRule="auto"/>
        <w:ind w:left="1134"/>
        <w:jc w:val="both"/>
        <w:rPr>
          <w:lang w:eastAsia="cs-CZ"/>
        </w:rPr>
      </w:pPr>
      <w:r w:rsidRPr="00A937E1">
        <w:rPr>
          <w:lang w:eastAsia="cs-CZ"/>
        </w:rPr>
        <w:t>jestliže bylo vůči Poskytovateli zahájeno řízení podle zákona č. 182/2006 Sb., o</w:t>
      </w:r>
      <w:r w:rsidR="009026A5">
        <w:rPr>
          <w:lang w:eastAsia="cs-CZ"/>
        </w:rPr>
        <w:t> </w:t>
      </w:r>
      <w:r w:rsidRPr="00A937E1">
        <w:rPr>
          <w:lang w:eastAsia="cs-CZ"/>
        </w:rPr>
        <w:t>úpadku a způsobech jeho řešení, ve znění pozdějších předpisů, jestliže byla na Poskytovatele nařízena exekuce anebo jestliže Poskytovatel není schopen jinak plnit své povinnosti související s plněním této smlouvy.</w:t>
      </w:r>
    </w:p>
    <w:p w14:paraId="589C524A" w14:textId="28D9BB7B" w:rsidR="00A937E1" w:rsidRPr="00A937E1" w:rsidRDefault="00A937E1">
      <w:pPr>
        <w:numPr>
          <w:ilvl w:val="1"/>
          <w:numId w:val="17"/>
        </w:numPr>
        <w:tabs>
          <w:tab w:val="num" w:pos="360"/>
        </w:tabs>
        <w:overflowPunct w:val="0"/>
        <w:autoSpaceDE w:val="0"/>
        <w:autoSpaceDN w:val="0"/>
        <w:adjustRightInd w:val="0"/>
        <w:spacing w:before="120" w:after="120" w:line="240" w:lineRule="auto"/>
        <w:ind w:left="567" w:hanging="567"/>
        <w:jc w:val="both"/>
        <w:textAlignment w:val="baseline"/>
        <w:outlineLvl w:val="1"/>
        <w:rPr>
          <w:rFonts w:eastAsia="Times New Roman" w:cs="Times New Roman"/>
          <w:lang w:eastAsia="cs-CZ"/>
        </w:rPr>
      </w:pPr>
      <w:r w:rsidRPr="00A937E1">
        <w:rPr>
          <w:rFonts w:eastAsia="Times New Roman" w:cs="Times New Roman"/>
          <w:lang w:eastAsia="cs-CZ"/>
        </w:rPr>
        <w:t xml:space="preserve">Poskytovatel se zavazuje uhradit Objednateli v plném rozsahu zvýšené náklady spojené s dosažením účelu smlouvy podle článku </w:t>
      </w:r>
      <w:proofErr w:type="gramStart"/>
      <w:r w:rsidR="009026A5" w:rsidRPr="00A937E1">
        <w:rPr>
          <w:rFonts w:eastAsia="Times New Roman" w:cs="Times New Roman"/>
          <w:lang w:eastAsia="cs-CZ"/>
        </w:rPr>
        <w:t>1</w:t>
      </w:r>
      <w:r w:rsidR="009026A5">
        <w:rPr>
          <w:rFonts w:eastAsia="Times New Roman" w:cs="Times New Roman"/>
          <w:lang w:eastAsia="cs-CZ"/>
        </w:rPr>
        <w:t>1</w:t>
      </w:r>
      <w:r w:rsidRPr="00A937E1">
        <w:rPr>
          <w:rFonts w:eastAsia="Times New Roman" w:cs="Times New Roman"/>
          <w:lang w:eastAsia="cs-CZ"/>
        </w:rPr>
        <w:t>.1. této</w:t>
      </w:r>
      <w:proofErr w:type="gramEnd"/>
      <w:r w:rsidRPr="00A937E1">
        <w:rPr>
          <w:rFonts w:eastAsia="Times New Roman" w:cs="Times New Roman"/>
          <w:lang w:eastAsia="cs-CZ"/>
        </w:rPr>
        <w:t xml:space="preserve"> smlouvy, které Objednateli vzniknou následkem toho, že odstoupil od této smlouvy z důvodů na straně Poskytovatele.</w:t>
      </w:r>
    </w:p>
    <w:p w14:paraId="000DC837" w14:textId="77777777" w:rsidR="00A937E1" w:rsidRPr="00A937E1" w:rsidRDefault="00A937E1">
      <w:pPr>
        <w:numPr>
          <w:ilvl w:val="1"/>
          <w:numId w:val="17"/>
        </w:numPr>
        <w:tabs>
          <w:tab w:val="num" w:pos="360"/>
        </w:tabs>
        <w:overflowPunct w:val="0"/>
        <w:autoSpaceDE w:val="0"/>
        <w:autoSpaceDN w:val="0"/>
        <w:adjustRightInd w:val="0"/>
        <w:spacing w:before="120" w:after="120" w:line="240" w:lineRule="auto"/>
        <w:ind w:left="567" w:hanging="567"/>
        <w:jc w:val="both"/>
        <w:textAlignment w:val="baseline"/>
        <w:outlineLvl w:val="1"/>
        <w:rPr>
          <w:rFonts w:eastAsia="Times New Roman" w:cs="Times New Roman"/>
          <w:lang w:eastAsia="cs-CZ"/>
        </w:rPr>
      </w:pPr>
      <w:r w:rsidRPr="00A937E1">
        <w:rPr>
          <w:rFonts w:eastAsia="Times New Roman" w:cs="Times New Roman"/>
          <w:lang w:eastAsia="cs-CZ"/>
        </w:rPr>
        <w:t>Smluvní strana oprávněná odstoupit od smlouvy je povinna odstoupení od smlouvy oznámit druhé smluvní straně písemně formou poštovní zásilky s dodejkou. Odstoupení od smlouvy nabývá účinnosti dnem doručení písemného oznámení o odstoupení druhé smluvní straně.</w:t>
      </w:r>
    </w:p>
    <w:p w14:paraId="2BC6859A" w14:textId="43FA1B80" w:rsidR="00A937E1" w:rsidRPr="00A937E1" w:rsidRDefault="00A937E1">
      <w:pPr>
        <w:numPr>
          <w:ilvl w:val="1"/>
          <w:numId w:val="17"/>
        </w:numPr>
        <w:tabs>
          <w:tab w:val="num" w:pos="360"/>
        </w:tabs>
        <w:overflowPunct w:val="0"/>
        <w:autoSpaceDE w:val="0"/>
        <w:autoSpaceDN w:val="0"/>
        <w:adjustRightInd w:val="0"/>
        <w:spacing w:before="120" w:after="120" w:line="240" w:lineRule="auto"/>
        <w:ind w:left="567" w:hanging="567"/>
        <w:jc w:val="both"/>
        <w:textAlignment w:val="baseline"/>
        <w:outlineLvl w:val="1"/>
        <w:rPr>
          <w:rFonts w:eastAsia="Times New Roman" w:cs="Times New Roman"/>
          <w:lang w:eastAsia="cs-CZ"/>
        </w:rPr>
      </w:pPr>
      <w:r w:rsidRPr="00A937E1">
        <w:rPr>
          <w:rFonts w:eastAsia="Times New Roman" w:cs="Times New Roman"/>
          <w:lang w:eastAsia="cs-CZ"/>
        </w:rPr>
        <w:t>Okamžikem doručení oznámení o odstoupení od smlouvy zanikají všechna práva a</w:t>
      </w:r>
      <w:r w:rsidR="009026A5">
        <w:rPr>
          <w:rFonts w:eastAsia="Times New Roman" w:cs="Times New Roman"/>
          <w:lang w:eastAsia="cs-CZ"/>
        </w:rPr>
        <w:t> </w:t>
      </w:r>
      <w:r w:rsidRPr="00A937E1">
        <w:rPr>
          <w:rFonts w:eastAsia="Times New Roman" w:cs="Times New Roman"/>
          <w:lang w:eastAsia="cs-CZ"/>
        </w:rPr>
        <w:t>povinnosti smluvních stran ze smlouvy. Odstoupení od smlouvy se však nedotýká nároku na náhradu škody vzniklé porušením smlouvy, nároku na smluvní pokutu stanovenou touto smlouvou, řešení sporů mezi smluvními stranami a jiných ustanovení, která podle projevené vůle smluvních stran nebo vzhledem ke své povaze mají trvat i po ukončení smlouvy.</w:t>
      </w:r>
    </w:p>
    <w:p w14:paraId="2F0C1EB7" w14:textId="60635FFA" w:rsidR="00A937E1" w:rsidRPr="00170728" w:rsidRDefault="00A937E1" w:rsidP="00170728">
      <w:pPr>
        <w:numPr>
          <w:ilvl w:val="1"/>
          <w:numId w:val="17"/>
        </w:numPr>
        <w:tabs>
          <w:tab w:val="num" w:pos="360"/>
        </w:tabs>
        <w:overflowPunct w:val="0"/>
        <w:autoSpaceDE w:val="0"/>
        <w:autoSpaceDN w:val="0"/>
        <w:adjustRightInd w:val="0"/>
        <w:spacing w:before="120" w:after="120" w:line="240" w:lineRule="auto"/>
        <w:ind w:left="567" w:hanging="567"/>
        <w:jc w:val="both"/>
        <w:textAlignment w:val="baseline"/>
        <w:outlineLvl w:val="1"/>
        <w:rPr>
          <w:rFonts w:eastAsia="Times New Roman" w:cs="Times New Roman"/>
          <w:lang w:eastAsia="cs-CZ"/>
        </w:rPr>
      </w:pPr>
      <w:r w:rsidRPr="00A937E1">
        <w:rPr>
          <w:rFonts w:eastAsia="Times New Roman" w:cs="Times New Roman"/>
          <w:lang w:eastAsia="cs-CZ"/>
        </w:rPr>
        <w:t>Ustanovení části 22 obchodních podmínek se užijí v rozsahu, ve kterém nejsou dotčeny a</w:t>
      </w:r>
      <w:r w:rsidR="009026A5">
        <w:rPr>
          <w:rFonts w:eastAsia="Times New Roman" w:cs="Times New Roman"/>
          <w:lang w:eastAsia="cs-CZ"/>
        </w:rPr>
        <w:t> </w:t>
      </w:r>
      <w:r w:rsidRPr="00A937E1">
        <w:rPr>
          <w:rFonts w:eastAsia="Times New Roman" w:cs="Times New Roman"/>
          <w:lang w:eastAsia="cs-CZ"/>
        </w:rPr>
        <w:t xml:space="preserve">v rozporu s výše uvedeným. </w:t>
      </w:r>
    </w:p>
    <w:p w14:paraId="7475DB58" w14:textId="77777777" w:rsidR="00A937E1" w:rsidRPr="00A937E1" w:rsidRDefault="00A937E1" w:rsidP="00170728">
      <w:pPr>
        <w:numPr>
          <w:ilvl w:val="0"/>
          <w:numId w:val="17"/>
        </w:numPr>
        <w:tabs>
          <w:tab w:val="num" w:pos="360"/>
        </w:tabs>
        <w:suppressAutoHyphens/>
        <w:spacing w:before="120" w:after="120" w:line="240" w:lineRule="auto"/>
        <w:ind w:left="0" w:firstLine="0"/>
        <w:outlineLvl w:val="0"/>
        <w:rPr>
          <w:rFonts w:asciiTheme="majorHAnsi" w:eastAsia="Times New Roman" w:hAnsiTheme="majorHAnsi" w:cstheme="majorBidi"/>
          <w:b/>
          <w:spacing w:val="-6"/>
          <w:u w:val="single"/>
          <w:lang w:eastAsia="cs-CZ"/>
        </w:rPr>
      </w:pPr>
      <w:r w:rsidRPr="00A937E1">
        <w:rPr>
          <w:rFonts w:asciiTheme="majorHAnsi" w:eastAsia="Times New Roman" w:hAnsiTheme="majorHAnsi" w:cstheme="majorBidi"/>
          <w:b/>
          <w:spacing w:val="-6"/>
          <w:u w:val="single"/>
          <w:lang w:eastAsia="cs-CZ"/>
        </w:rPr>
        <w:t>Pojistná smlouva</w:t>
      </w:r>
    </w:p>
    <w:p w14:paraId="686CC5C3" w14:textId="77777777" w:rsidR="00A937E1" w:rsidRPr="00A937E1" w:rsidRDefault="00A937E1" w:rsidP="00170728">
      <w:pPr>
        <w:numPr>
          <w:ilvl w:val="1"/>
          <w:numId w:val="17"/>
        </w:numPr>
        <w:tabs>
          <w:tab w:val="num" w:pos="360"/>
        </w:tabs>
        <w:overflowPunct w:val="0"/>
        <w:autoSpaceDE w:val="0"/>
        <w:autoSpaceDN w:val="0"/>
        <w:adjustRightInd w:val="0"/>
        <w:spacing w:before="120" w:after="120" w:line="240" w:lineRule="auto"/>
        <w:ind w:left="567" w:hanging="567"/>
        <w:jc w:val="both"/>
        <w:textAlignment w:val="baseline"/>
        <w:outlineLvl w:val="1"/>
        <w:rPr>
          <w:rFonts w:eastAsia="Times New Roman" w:cs="Times New Roman"/>
          <w:lang w:eastAsia="cs-CZ"/>
        </w:rPr>
      </w:pPr>
      <w:r w:rsidRPr="00A937E1">
        <w:rPr>
          <w:rFonts w:eastAsia="Times New Roman" w:cs="Times New Roman"/>
          <w:lang w:eastAsia="cs-CZ"/>
        </w:rPr>
        <w:t>Poskytovatel je povinen udržovat v platnosti po celou dobu trvání této Smlouvy pojistnou smlouvu, jejímž předmětem bude pojištění odpovědnosti za újmu způsobenou Poskytovatelem Objednateli nebo jakékoliv třetí osobě s limitem pojistného plnění minimálně 30.000.000 Kč v rámci jednoho pojistného plnění a v jednom ročním období.</w:t>
      </w:r>
    </w:p>
    <w:p w14:paraId="14560C29" w14:textId="5F65D575" w:rsidR="00A937E1" w:rsidRPr="00170728" w:rsidRDefault="00A937E1" w:rsidP="00170728">
      <w:pPr>
        <w:numPr>
          <w:ilvl w:val="1"/>
          <w:numId w:val="17"/>
        </w:numPr>
        <w:tabs>
          <w:tab w:val="num" w:pos="360"/>
        </w:tabs>
        <w:overflowPunct w:val="0"/>
        <w:autoSpaceDE w:val="0"/>
        <w:autoSpaceDN w:val="0"/>
        <w:adjustRightInd w:val="0"/>
        <w:spacing w:before="120" w:after="120" w:line="240" w:lineRule="auto"/>
        <w:ind w:left="567" w:hanging="567"/>
        <w:jc w:val="both"/>
        <w:textAlignment w:val="baseline"/>
        <w:outlineLvl w:val="1"/>
        <w:rPr>
          <w:rFonts w:eastAsia="Times New Roman" w:cs="Times New Roman"/>
          <w:lang w:eastAsia="cs-CZ"/>
        </w:rPr>
      </w:pPr>
      <w:r w:rsidRPr="00A937E1">
        <w:rPr>
          <w:rFonts w:eastAsia="Times New Roman" w:cs="Times New Roman"/>
          <w:lang w:eastAsia="cs-CZ"/>
        </w:rPr>
        <w:t>Poskytovatel je povinen za každý den, po který není pojištěn, zaplatit Objednateli smluvní pokutu ve výši 10.000,- Kč. V případě, že doba, po kterou nebyl Poskytovatel pojištěn, překročila po dobu trvání Smlouvy více jak 30 kalendářních dnů, je Objednatel oprávněn odstoupit od Smlouvy.</w:t>
      </w:r>
    </w:p>
    <w:p w14:paraId="026568AC" w14:textId="77777777" w:rsidR="00A937E1" w:rsidRPr="00A937E1" w:rsidRDefault="00A937E1" w:rsidP="00170728">
      <w:pPr>
        <w:numPr>
          <w:ilvl w:val="0"/>
          <w:numId w:val="17"/>
        </w:numPr>
        <w:tabs>
          <w:tab w:val="num" w:pos="360"/>
        </w:tabs>
        <w:suppressAutoHyphens/>
        <w:spacing w:before="120" w:after="120" w:line="240" w:lineRule="auto"/>
        <w:ind w:left="0" w:firstLine="0"/>
        <w:outlineLvl w:val="0"/>
        <w:rPr>
          <w:rFonts w:asciiTheme="majorHAnsi" w:eastAsia="Times New Roman" w:hAnsiTheme="majorHAnsi" w:cstheme="majorBidi"/>
          <w:b/>
          <w:spacing w:val="-6"/>
          <w:u w:val="single"/>
          <w:lang w:eastAsia="cs-CZ"/>
        </w:rPr>
      </w:pPr>
      <w:r w:rsidRPr="00A937E1">
        <w:rPr>
          <w:rFonts w:asciiTheme="majorHAnsi" w:eastAsia="Times New Roman" w:hAnsiTheme="majorHAnsi" w:cstheme="majorBidi"/>
          <w:b/>
          <w:spacing w:val="-6"/>
          <w:u w:val="single"/>
          <w:lang w:eastAsia="cs-CZ"/>
        </w:rPr>
        <w:t>Odpovědné zadávání</w:t>
      </w:r>
    </w:p>
    <w:p w14:paraId="076D5333" w14:textId="77777777" w:rsidR="00A937E1" w:rsidRPr="00A937E1" w:rsidRDefault="00A937E1">
      <w:pPr>
        <w:numPr>
          <w:ilvl w:val="1"/>
          <w:numId w:val="17"/>
        </w:numPr>
        <w:tabs>
          <w:tab w:val="num" w:pos="360"/>
        </w:tabs>
        <w:overflowPunct w:val="0"/>
        <w:autoSpaceDE w:val="0"/>
        <w:autoSpaceDN w:val="0"/>
        <w:adjustRightInd w:val="0"/>
        <w:spacing w:before="120" w:after="120" w:line="240" w:lineRule="auto"/>
        <w:ind w:left="578" w:hanging="578"/>
        <w:jc w:val="both"/>
        <w:textAlignment w:val="baseline"/>
        <w:outlineLvl w:val="1"/>
        <w:rPr>
          <w:rFonts w:eastAsia="Times New Roman" w:cs="Times New Roman"/>
          <w:lang w:eastAsia="cs-CZ"/>
        </w:rPr>
      </w:pPr>
      <w:r w:rsidRPr="00A937E1">
        <w:rPr>
          <w:rFonts w:eastAsia="Times New Roman" w:cs="Times New Roman"/>
          <w:lang w:eastAsia="cs-CZ"/>
        </w:rPr>
        <w:t>Objednatel je povinen při vytváření zadávacích podmínek, včetně pravidel pro hodnocení nabídek a výběru dodavatele zadávacího řízení, na základě kterého byla uzavřena tato Smlouva dodržovat zásady sociálně odpovědného zadávání, environmentálně odpovědného zadávání a inovací tak, jak jsou definovány v § 28 odst. 1 písm. p) až r) zákona č. 134/2016 Sb. o zadávání veřejných zakázek (dále jen „odpovědné zadávání“). Poskytovatel bere podpisem této Smlouvy výslovně na vědomí tuto povinnost Objednatele, jakož i veškeré s tím související požadavky na Poskytovatele v daném ohledu kladené, které jsou jako jednotlivé prvky odpovědného zadávání uvedeny v následujících ustanovení tohoto článku Smlouvy.</w:t>
      </w:r>
      <w:bookmarkStart w:id="0" w:name="_Toc7527227"/>
      <w:bookmarkStart w:id="1" w:name="_Toc13818469"/>
    </w:p>
    <w:p w14:paraId="081D6E4D" w14:textId="19B059DA" w:rsidR="00A937E1" w:rsidRDefault="00A937E1">
      <w:pPr>
        <w:numPr>
          <w:ilvl w:val="1"/>
          <w:numId w:val="17"/>
        </w:numPr>
        <w:tabs>
          <w:tab w:val="num" w:pos="360"/>
        </w:tabs>
        <w:overflowPunct w:val="0"/>
        <w:autoSpaceDE w:val="0"/>
        <w:autoSpaceDN w:val="0"/>
        <w:adjustRightInd w:val="0"/>
        <w:spacing w:before="120" w:after="120" w:line="240" w:lineRule="auto"/>
        <w:ind w:left="578" w:hanging="578"/>
        <w:jc w:val="both"/>
        <w:textAlignment w:val="baseline"/>
        <w:outlineLvl w:val="1"/>
        <w:rPr>
          <w:rFonts w:eastAsia="Times New Roman" w:cs="Times New Roman"/>
          <w:lang w:eastAsia="cs-CZ"/>
        </w:rPr>
      </w:pPr>
      <w:r w:rsidRPr="00A937E1">
        <w:rPr>
          <w:rFonts w:eastAsia="Times New Roman" w:cs="Times New Roman"/>
          <w:lang w:eastAsia="cs-CZ"/>
        </w:rPr>
        <w:t>Poskytovatel se zavazuje ujednat si s dalšími osobami, které se na jeho straně podílejí</w:t>
      </w:r>
      <w:r w:rsidRPr="00A937E1">
        <w:rPr>
          <w:rFonts w:eastAsia="Times New Roman" w:cs="Times New Roman"/>
          <w:lang w:eastAsia="cs-CZ"/>
        </w:rPr>
        <w:br/>
        <w:t>na plnění této Smlouvy, a jsou podnikateli (dále jen „smluvní partneři Poskytovatele“), stejnou nebo kratší dobu splatnosti daňových dokladů, jaká je sjednána v této Smlouvě. Poskytovatel se zavazuje na písemnou výzvu předložit Objednateli do tří pracovních dnů od doručení výzvy smluvní dokumentace (včetně jejich případných změn) se smluvními partnery Poskytovatele uvedenými ve výzvě Objednatele, ze kterých bude vyplývat splnění povinnosti Poskytovatele dle předchozí věty. Předkládaná smluvní dokumentace bude anonymizována tak, aby neobsahovala osobní údaje či obchodní tajemství dodavatele či smluvních partnerů Poskytovatele; musí z ní však vždy být zřejmé splnění povinnosti Poskytovatele dle tohoto odstavce Smlouvy.</w:t>
      </w:r>
    </w:p>
    <w:p w14:paraId="1D73BCF7" w14:textId="78BC6EF0" w:rsidR="00A937E1" w:rsidRPr="00A937E1" w:rsidRDefault="00A937E1">
      <w:pPr>
        <w:numPr>
          <w:ilvl w:val="1"/>
          <w:numId w:val="17"/>
        </w:numPr>
        <w:tabs>
          <w:tab w:val="num" w:pos="360"/>
        </w:tabs>
        <w:overflowPunct w:val="0"/>
        <w:autoSpaceDE w:val="0"/>
        <w:autoSpaceDN w:val="0"/>
        <w:adjustRightInd w:val="0"/>
        <w:spacing w:before="120" w:after="120" w:line="240" w:lineRule="auto"/>
        <w:ind w:left="578" w:hanging="578"/>
        <w:jc w:val="both"/>
        <w:textAlignment w:val="baseline"/>
        <w:outlineLvl w:val="1"/>
        <w:rPr>
          <w:rFonts w:eastAsia="Times New Roman" w:cs="Times New Roman"/>
          <w:lang w:eastAsia="cs-CZ"/>
        </w:rPr>
      </w:pPr>
      <w:r>
        <w:rPr>
          <w:rFonts w:eastAsia="Times New Roman" w:cs="Times New Roman"/>
          <w:lang w:eastAsia="cs-CZ"/>
        </w:rPr>
        <w:t xml:space="preserve">Poskytovatel </w:t>
      </w:r>
      <w:r w:rsidRPr="003A6CDE">
        <w:t xml:space="preserve">se zavazuje uhradit smluvní pokutu ve výši 1.000 Kč za </w:t>
      </w:r>
      <w:r w:rsidR="009026A5" w:rsidRPr="003A6CDE">
        <w:t>každý,</w:t>
      </w:r>
      <w:r w:rsidRPr="003A6CDE">
        <w:t xml:space="preserve"> byť i započatý den prodlení se splněním povinnosti předložit smluvní dokumentaci dle předchozího odstavce Smlouvy. Poskytovatel se dále zavazuje uhradit smluvní pokutu ve výši 1.000 Kč za </w:t>
      </w:r>
      <w:r w:rsidR="009026A5" w:rsidRPr="003A6CDE">
        <w:t>každý,</w:t>
      </w:r>
      <w:r w:rsidRPr="003A6CDE">
        <w:t xml:space="preserve"> byť i započatý den, po který porušil svou povinnost mít se smluvními partnery Poskytovatele stejnou nebo kratší dobu splatnosti daňových dokladů, jaká je sjednána v této Smlouvě. Smluvní sankce dle tohoto odstavce Smlouvy lze v případě postupného porušení obou povinností Poskytovatele sčítat</w:t>
      </w:r>
      <w:r w:rsidRPr="003A6CDE">
        <w:rPr>
          <w:rFonts w:cstheme="minorHAnsi"/>
        </w:rPr>
        <w:t>.</w:t>
      </w:r>
    </w:p>
    <w:bookmarkEnd w:id="0"/>
    <w:bookmarkEnd w:id="1"/>
    <w:p w14:paraId="7ACA4F45" w14:textId="5C6B8015" w:rsidR="004E1498" w:rsidRPr="00170728" w:rsidRDefault="004E1498" w:rsidP="00170728">
      <w:pPr>
        <w:pStyle w:val="Nadpis1"/>
        <w:spacing w:before="120"/>
        <w:rPr>
          <w:rFonts w:eastAsia="Times New Roman"/>
          <w:lang w:eastAsia="cs-CZ"/>
        </w:rPr>
      </w:pPr>
      <w:r w:rsidRPr="00170728">
        <w:rPr>
          <w:rFonts w:eastAsia="Times New Roman"/>
          <w:lang w:eastAsia="cs-CZ"/>
        </w:rPr>
        <w:lastRenderedPageBreak/>
        <w:t>Závěrečná ujednání</w:t>
      </w:r>
    </w:p>
    <w:p w14:paraId="3E50101D" w14:textId="388C0BB8" w:rsidR="004E1498" w:rsidRPr="001523BD" w:rsidRDefault="004E1498" w:rsidP="00170728">
      <w:pPr>
        <w:numPr>
          <w:ilvl w:val="1"/>
          <w:numId w:val="17"/>
        </w:numPr>
        <w:tabs>
          <w:tab w:val="num" w:pos="360"/>
        </w:tabs>
        <w:overflowPunct w:val="0"/>
        <w:autoSpaceDE w:val="0"/>
        <w:autoSpaceDN w:val="0"/>
        <w:adjustRightInd w:val="0"/>
        <w:spacing w:before="120" w:after="120" w:line="240" w:lineRule="auto"/>
        <w:ind w:left="567" w:hanging="567"/>
        <w:jc w:val="both"/>
        <w:textAlignment w:val="baseline"/>
        <w:outlineLvl w:val="1"/>
        <w:rPr>
          <w:rFonts w:eastAsia="Times New Roman" w:cs="Times New Roman"/>
          <w:lang w:eastAsia="cs-CZ"/>
        </w:rPr>
      </w:pPr>
      <w:r w:rsidRPr="001523BD">
        <w:rPr>
          <w:rFonts w:eastAsia="Times New Roman" w:cs="Times New Roman"/>
          <w:lang w:eastAsia="cs-CZ"/>
        </w:rPr>
        <w:t xml:space="preserve">Tato smlouva se řídí Obchodními podmínkami ke Smlouvě o </w:t>
      </w:r>
      <w:r w:rsidR="004A519A" w:rsidRPr="001523BD">
        <w:rPr>
          <w:rFonts w:eastAsia="Times New Roman" w:cs="Times New Roman"/>
          <w:lang w:eastAsia="cs-CZ"/>
        </w:rPr>
        <w:t>poskytování služeb</w:t>
      </w:r>
      <w:r w:rsidRPr="001523BD">
        <w:rPr>
          <w:rFonts w:eastAsia="Times New Roman" w:cs="Times New Roman"/>
          <w:lang w:eastAsia="cs-CZ"/>
        </w:rPr>
        <w:t xml:space="preserve"> (dále jen „Obchodní podmínky</w:t>
      </w:r>
      <w:r w:rsidR="0086114C" w:rsidRPr="001523BD">
        <w:rPr>
          <w:rFonts w:eastAsia="Times New Roman" w:cs="Times New Roman"/>
          <w:lang w:eastAsia="cs-CZ"/>
        </w:rPr>
        <w:t>“)</w:t>
      </w:r>
      <w:r w:rsidRPr="001523BD">
        <w:rPr>
          <w:rFonts w:eastAsia="Times New Roman" w:cs="Times New Roman"/>
          <w:lang w:eastAsia="cs-CZ"/>
        </w:rPr>
        <w:t xml:space="preserve">. Odchylná ujednání ve Smlouvě o </w:t>
      </w:r>
      <w:r w:rsidR="004A519A" w:rsidRPr="001523BD">
        <w:rPr>
          <w:rFonts w:eastAsia="Times New Roman" w:cs="Times New Roman"/>
          <w:lang w:eastAsia="cs-CZ"/>
        </w:rPr>
        <w:t>poskytování služeb</w:t>
      </w:r>
      <w:r w:rsidRPr="001523BD">
        <w:rPr>
          <w:rFonts w:eastAsia="Times New Roman" w:cs="Times New Roman"/>
          <w:lang w:eastAsia="cs-CZ"/>
        </w:rPr>
        <w:t xml:space="preserve"> mají před zněním Obchodních podmínek přednost.</w:t>
      </w:r>
    </w:p>
    <w:p w14:paraId="208700BA" w14:textId="564BB0DC" w:rsidR="004E1498" w:rsidRPr="004E1498" w:rsidRDefault="00E73DA0" w:rsidP="00170728">
      <w:pPr>
        <w:pStyle w:val="Nadpis2"/>
        <w:spacing w:before="120" w:after="120"/>
        <w:contextualSpacing w:val="0"/>
        <w:jc w:val="left"/>
      </w:pPr>
      <w:r>
        <w:t>Poskytovatel</w:t>
      </w:r>
      <w:r w:rsidR="004E1498" w:rsidRPr="004E1498">
        <w:t xml:space="preserve"> prohlašuje, že </w:t>
      </w:r>
    </w:p>
    <w:p w14:paraId="7633B164" w14:textId="77777777" w:rsidR="004E1498" w:rsidRPr="004E1498" w:rsidRDefault="004E1498" w:rsidP="00170728">
      <w:pPr>
        <w:pStyle w:val="Nadpis3"/>
        <w:spacing w:before="120" w:after="120" w:line="240" w:lineRule="auto"/>
        <w:ind w:left="1276" w:hanging="851"/>
        <w:contextualSpacing w:val="0"/>
        <w:jc w:val="left"/>
      </w:pPr>
      <w:r w:rsidRPr="004E1498">
        <w:t>se zněním Obchodních podmínek se před podpisem této smlouvy seznámil,</w:t>
      </w:r>
    </w:p>
    <w:p w14:paraId="382930A8" w14:textId="77777777" w:rsidR="004E1498" w:rsidRPr="004E1498" w:rsidRDefault="004E1498" w:rsidP="00170728">
      <w:pPr>
        <w:pStyle w:val="Nadpis3"/>
        <w:spacing w:before="120" w:after="120" w:line="240" w:lineRule="auto"/>
        <w:ind w:left="1276" w:hanging="851"/>
        <w:contextualSpacing w:val="0"/>
        <w:jc w:val="left"/>
      </w:pPr>
      <w:r w:rsidRPr="004E1498">
        <w:t>v dostatečném rozsahu se seznámil s veškerými požadavky Objednatele dle této smlouvy, přičemž si není vědom žádným překážek, které by mu bránily v poskytnutí sjednaného plnění v souladu s touto smlouvou.</w:t>
      </w:r>
    </w:p>
    <w:p w14:paraId="7C89F548" w14:textId="3B22A94B" w:rsidR="006E6E61" w:rsidRPr="001523BD" w:rsidRDefault="00A63FD5" w:rsidP="00170728">
      <w:pPr>
        <w:numPr>
          <w:ilvl w:val="1"/>
          <w:numId w:val="17"/>
        </w:numPr>
        <w:tabs>
          <w:tab w:val="num" w:pos="360"/>
        </w:tabs>
        <w:overflowPunct w:val="0"/>
        <w:autoSpaceDE w:val="0"/>
        <w:autoSpaceDN w:val="0"/>
        <w:adjustRightInd w:val="0"/>
        <w:spacing w:before="120" w:after="120" w:line="240" w:lineRule="auto"/>
        <w:ind w:left="567" w:hanging="567"/>
        <w:jc w:val="both"/>
        <w:textAlignment w:val="baseline"/>
        <w:outlineLvl w:val="1"/>
        <w:rPr>
          <w:rFonts w:eastAsia="Times New Roman" w:cs="Times New Roman"/>
          <w:lang w:eastAsia="cs-CZ"/>
        </w:rPr>
      </w:pPr>
      <w:r w:rsidRPr="001523BD">
        <w:rPr>
          <w:rFonts w:eastAsia="Times New Roman" w:cs="Times New Roman"/>
          <w:lang w:eastAsia="cs-CZ"/>
        </w:rPr>
        <w:t xml:space="preserve">Tato Smlouva je vyhotovena v elektronické podobě, přičemž obě </w:t>
      </w:r>
      <w:r w:rsidR="003D12BD" w:rsidRPr="001523BD">
        <w:rPr>
          <w:rFonts w:eastAsia="Times New Roman" w:cs="Times New Roman"/>
          <w:lang w:eastAsia="cs-CZ"/>
        </w:rPr>
        <w:t>S</w:t>
      </w:r>
      <w:r w:rsidRPr="001523BD">
        <w:rPr>
          <w:rFonts w:eastAsia="Times New Roman" w:cs="Times New Roman"/>
          <w:lang w:eastAsia="cs-CZ"/>
        </w:rPr>
        <w:t>mluvní strany obdrží její elektronický originál</w:t>
      </w:r>
      <w:r w:rsidR="00B354A6" w:rsidRPr="001523BD">
        <w:rPr>
          <w:rFonts w:eastAsia="Times New Roman" w:cs="Times New Roman"/>
          <w:lang w:eastAsia="cs-CZ"/>
        </w:rPr>
        <w:t xml:space="preserve"> opatřený elektronickými podpisy</w:t>
      </w:r>
      <w:r w:rsidRPr="001523BD">
        <w:rPr>
          <w:rFonts w:eastAsia="Times New Roman" w:cs="Times New Roman"/>
          <w:lang w:eastAsia="cs-CZ"/>
        </w:rPr>
        <w:t xml:space="preserve">. </w:t>
      </w:r>
      <w:r w:rsidR="008124E5" w:rsidRPr="001523BD">
        <w:rPr>
          <w:rFonts w:eastAsia="Times New Roman" w:cs="Times New Roman"/>
          <w:lang w:eastAsia="cs-CZ"/>
        </w:rPr>
        <w:t>V</w:t>
      </w:r>
      <w:r w:rsidR="000838F5" w:rsidRPr="001523BD">
        <w:rPr>
          <w:rFonts w:eastAsia="Times New Roman" w:cs="Times New Roman"/>
          <w:lang w:eastAsia="cs-CZ"/>
        </w:rPr>
        <w:t> </w:t>
      </w:r>
      <w:r w:rsidR="008124E5" w:rsidRPr="001523BD">
        <w:rPr>
          <w:rFonts w:eastAsia="Times New Roman" w:cs="Times New Roman"/>
          <w:lang w:eastAsia="cs-CZ"/>
        </w:rPr>
        <w:t>případě</w:t>
      </w:r>
      <w:r w:rsidR="000838F5" w:rsidRPr="001523BD">
        <w:rPr>
          <w:rFonts w:eastAsia="Times New Roman" w:cs="Times New Roman"/>
          <w:lang w:eastAsia="cs-CZ"/>
        </w:rPr>
        <w:t>, že t</w:t>
      </w:r>
      <w:r w:rsidR="006E6E61" w:rsidRPr="001523BD">
        <w:rPr>
          <w:rFonts w:eastAsia="Times New Roman" w:cs="Times New Roman"/>
          <w:lang w:eastAsia="cs-CZ"/>
        </w:rPr>
        <w:t>ato Smlouva</w:t>
      </w:r>
      <w:r w:rsidR="000838F5" w:rsidRPr="001523BD">
        <w:rPr>
          <w:rFonts w:eastAsia="Times New Roman" w:cs="Times New Roman"/>
          <w:lang w:eastAsia="cs-CZ"/>
        </w:rPr>
        <w:t xml:space="preserve"> z jakéhokoli důvodu</w:t>
      </w:r>
      <w:r w:rsidR="003D12BD" w:rsidRPr="001523BD">
        <w:rPr>
          <w:rFonts w:eastAsia="Times New Roman" w:cs="Times New Roman"/>
          <w:lang w:eastAsia="cs-CZ"/>
        </w:rPr>
        <w:t xml:space="preserve"> nebude vyhotovena v elektronické podobě,</w:t>
      </w:r>
      <w:r w:rsidR="006E6E61" w:rsidRPr="001523BD">
        <w:rPr>
          <w:rFonts w:eastAsia="Times New Roman" w:cs="Times New Roman"/>
          <w:lang w:eastAsia="cs-CZ"/>
        </w:rPr>
        <w:t xml:space="preserve"> </w:t>
      </w:r>
      <w:r w:rsidR="003D12BD" w:rsidRPr="001523BD">
        <w:rPr>
          <w:rFonts w:eastAsia="Times New Roman" w:cs="Times New Roman"/>
          <w:lang w:eastAsia="cs-CZ"/>
        </w:rPr>
        <w:t>bude</w:t>
      </w:r>
      <w:r w:rsidR="006E6E61" w:rsidRPr="001523BD">
        <w:rPr>
          <w:rFonts w:eastAsia="Times New Roman" w:cs="Times New Roman"/>
          <w:lang w:eastAsia="cs-CZ"/>
        </w:rPr>
        <w:t xml:space="preserve"> sepsána ve třech vyhotoveních, přičemž jedno vyhotovení obdrží </w:t>
      </w:r>
      <w:r w:rsidR="00E73DA0" w:rsidRPr="001523BD">
        <w:rPr>
          <w:rFonts w:eastAsia="Times New Roman" w:cs="Times New Roman"/>
          <w:lang w:eastAsia="cs-CZ"/>
        </w:rPr>
        <w:t>Poskytovatel</w:t>
      </w:r>
      <w:r w:rsidR="006E6E61" w:rsidRPr="001523BD">
        <w:rPr>
          <w:rFonts w:eastAsia="Times New Roman" w:cs="Times New Roman"/>
          <w:lang w:eastAsia="cs-CZ"/>
        </w:rPr>
        <w:t xml:space="preserve"> a dvě vyhotovení Objednatel.</w:t>
      </w:r>
    </w:p>
    <w:p w14:paraId="6AB23CD3" w14:textId="75E7FA05" w:rsidR="004E1498" w:rsidRPr="001523BD" w:rsidRDefault="004E1498">
      <w:pPr>
        <w:numPr>
          <w:ilvl w:val="1"/>
          <w:numId w:val="17"/>
        </w:numPr>
        <w:tabs>
          <w:tab w:val="num" w:pos="360"/>
        </w:tabs>
        <w:overflowPunct w:val="0"/>
        <w:autoSpaceDE w:val="0"/>
        <w:autoSpaceDN w:val="0"/>
        <w:adjustRightInd w:val="0"/>
        <w:spacing w:before="120" w:after="120" w:line="240" w:lineRule="auto"/>
        <w:ind w:left="567" w:hanging="567"/>
        <w:jc w:val="both"/>
        <w:textAlignment w:val="baseline"/>
        <w:outlineLvl w:val="1"/>
        <w:rPr>
          <w:rFonts w:eastAsia="Times New Roman" w:cs="Times New Roman"/>
          <w:lang w:eastAsia="cs-CZ"/>
        </w:rPr>
      </w:pPr>
      <w:r w:rsidRPr="001523BD">
        <w:rPr>
          <w:rFonts w:eastAsia="Times New Roman" w:cs="Times New Roman"/>
          <w:lang w:eastAsia="cs-CZ"/>
        </w:rPr>
        <w:t xml:space="preserve">Veškerá práva a povinnosti Smluvních stran vyplývající ze Smlouvy o </w:t>
      </w:r>
      <w:r w:rsidR="004A519A" w:rsidRPr="001523BD">
        <w:rPr>
          <w:rFonts w:eastAsia="Times New Roman" w:cs="Times New Roman"/>
          <w:lang w:eastAsia="cs-CZ"/>
        </w:rPr>
        <w:t>poskytování služeb</w:t>
      </w:r>
      <w:r w:rsidRPr="001523BD">
        <w:rPr>
          <w:rFonts w:eastAsia="Times New Roman" w:cs="Times New Roman"/>
          <w:lang w:eastAsia="cs-CZ"/>
        </w:rPr>
        <w:t xml:space="preserve"> a Obchodních podmínek se řídí českým právním řádem.</w:t>
      </w:r>
    </w:p>
    <w:p w14:paraId="52D451D4" w14:textId="52A40535" w:rsidR="004E1498" w:rsidRPr="001523BD" w:rsidRDefault="004E1498">
      <w:pPr>
        <w:numPr>
          <w:ilvl w:val="1"/>
          <w:numId w:val="17"/>
        </w:numPr>
        <w:tabs>
          <w:tab w:val="num" w:pos="360"/>
        </w:tabs>
        <w:overflowPunct w:val="0"/>
        <w:autoSpaceDE w:val="0"/>
        <w:autoSpaceDN w:val="0"/>
        <w:adjustRightInd w:val="0"/>
        <w:spacing w:before="120" w:after="120" w:line="240" w:lineRule="auto"/>
        <w:ind w:left="567" w:hanging="567"/>
        <w:jc w:val="both"/>
        <w:textAlignment w:val="baseline"/>
        <w:outlineLvl w:val="1"/>
        <w:rPr>
          <w:rFonts w:eastAsia="Times New Roman" w:cs="Times New Roman"/>
          <w:lang w:eastAsia="cs-CZ"/>
        </w:rPr>
      </w:pPr>
      <w:r w:rsidRPr="001523BD">
        <w:rPr>
          <w:rFonts w:eastAsia="Times New Roman" w:cs="Times New Roman"/>
          <w:lang w:eastAsia="cs-CZ"/>
        </w:rPr>
        <w:t xml:space="preserve">Smluvní vztahy neupravené Smlouvou o </w:t>
      </w:r>
      <w:r w:rsidR="004A519A" w:rsidRPr="001523BD">
        <w:rPr>
          <w:rFonts w:eastAsia="Times New Roman" w:cs="Times New Roman"/>
          <w:lang w:eastAsia="cs-CZ"/>
        </w:rPr>
        <w:t>poskytování služeb</w:t>
      </w:r>
      <w:r w:rsidRPr="001523BD">
        <w:rPr>
          <w:rFonts w:eastAsia="Times New Roman" w:cs="Times New Roman"/>
          <w:lang w:eastAsia="cs-CZ"/>
        </w:rPr>
        <w:t xml:space="preserve"> a Obchodními podmínkami se řídí Občanským zákoníkem a dalšími právními předpisy.</w:t>
      </w:r>
    </w:p>
    <w:p w14:paraId="3654106D" w14:textId="3BD7864C" w:rsidR="004E1498" w:rsidRPr="001523BD" w:rsidRDefault="004E1498">
      <w:pPr>
        <w:numPr>
          <w:ilvl w:val="1"/>
          <w:numId w:val="17"/>
        </w:numPr>
        <w:tabs>
          <w:tab w:val="num" w:pos="360"/>
        </w:tabs>
        <w:overflowPunct w:val="0"/>
        <w:autoSpaceDE w:val="0"/>
        <w:autoSpaceDN w:val="0"/>
        <w:adjustRightInd w:val="0"/>
        <w:spacing w:before="120" w:after="120" w:line="240" w:lineRule="auto"/>
        <w:ind w:left="567" w:hanging="567"/>
        <w:jc w:val="both"/>
        <w:textAlignment w:val="baseline"/>
        <w:outlineLvl w:val="1"/>
        <w:rPr>
          <w:rFonts w:eastAsia="Times New Roman" w:cs="Times New Roman"/>
          <w:lang w:eastAsia="cs-CZ"/>
        </w:rPr>
      </w:pPr>
      <w:r w:rsidRPr="001523BD">
        <w:rPr>
          <w:rFonts w:eastAsia="Times New Roman" w:cs="Times New Roman"/>
          <w:lang w:eastAsia="cs-CZ"/>
        </w:rPr>
        <w:t xml:space="preserve">Všechny spory vznikající ze Smlouvy o </w:t>
      </w:r>
      <w:r w:rsidR="004A519A" w:rsidRPr="001523BD">
        <w:rPr>
          <w:rFonts w:eastAsia="Times New Roman" w:cs="Times New Roman"/>
          <w:lang w:eastAsia="cs-CZ"/>
        </w:rPr>
        <w:t>poskytování služeb</w:t>
      </w:r>
      <w:r w:rsidRPr="001523BD">
        <w:rPr>
          <w:rFonts w:eastAsia="Times New Roman" w:cs="Times New Roman"/>
          <w:lang w:eastAsia="cs-CZ"/>
        </w:rPr>
        <w:t xml:space="preserve"> a v souvislosti s ní budou dle vůle Smluvních stran rozhodovány soudy České republiky, jakožto soudy výlučně příslušnými.</w:t>
      </w:r>
    </w:p>
    <w:p w14:paraId="5206FA57" w14:textId="214B5F00" w:rsidR="004E1498" w:rsidRPr="001523BD" w:rsidRDefault="004E1498">
      <w:pPr>
        <w:numPr>
          <w:ilvl w:val="1"/>
          <w:numId w:val="17"/>
        </w:numPr>
        <w:tabs>
          <w:tab w:val="num" w:pos="360"/>
        </w:tabs>
        <w:overflowPunct w:val="0"/>
        <w:autoSpaceDE w:val="0"/>
        <w:autoSpaceDN w:val="0"/>
        <w:adjustRightInd w:val="0"/>
        <w:spacing w:before="120" w:after="120" w:line="240" w:lineRule="auto"/>
        <w:ind w:left="567" w:hanging="567"/>
        <w:jc w:val="both"/>
        <w:textAlignment w:val="baseline"/>
        <w:outlineLvl w:val="1"/>
        <w:rPr>
          <w:rFonts w:eastAsia="Times New Roman" w:cs="Times New Roman"/>
          <w:lang w:eastAsia="cs-CZ"/>
        </w:rPr>
      </w:pPr>
      <w:r w:rsidRPr="001523BD">
        <w:rPr>
          <w:rFonts w:eastAsia="Times New Roman" w:cs="Times New Roman"/>
          <w:lang w:eastAsia="cs-CZ"/>
        </w:rPr>
        <w:t xml:space="preserve">Smlouvu o </w:t>
      </w:r>
      <w:r w:rsidR="004A519A" w:rsidRPr="001523BD">
        <w:rPr>
          <w:rFonts w:eastAsia="Times New Roman" w:cs="Times New Roman"/>
          <w:lang w:eastAsia="cs-CZ"/>
        </w:rPr>
        <w:t>poskytování služeb</w:t>
      </w:r>
      <w:r w:rsidRPr="001523BD">
        <w:rPr>
          <w:rFonts w:eastAsia="Times New Roman" w:cs="Times New Roman"/>
          <w:lang w:eastAsia="cs-CZ"/>
        </w:rPr>
        <w:t xml:space="preserve"> lze měnit pouze písemnými dodatky.</w:t>
      </w:r>
    </w:p>
    <w:p w14:paraId="70BEC627" w14:textId="5E4D6B01" w:rsidR="004E1498" w:rsidRPr="001523BD" w:rsidRDefault="004E1498">
      <w:pPr>
        <w:numPr>
          <w:ilvl w:val="1"/>
          <w:numId w:val="17"/>
        </w:numPr>
        <w:tabs>
          <w:tab w:val="num" w:pos="360"/>
        </w:tabs>
        <w:overflowPunct w:val="0"/>
        <w:autoSpaceDE w:val="0"/>
        <w:autoSpaceDN w:val="0"/>
        <w:adjustRightInd w:val="0"/>
        <w:spacing w:before="120" w:after="120" w:line="240" w:lineRule="auto"/>
        <w:ind w:left="567" w:hanging="567"/>
        <w:jc w:val="both"/>
        <w:textAlignment w:val="baseline"/>
        <w:outlineLvl w:val="1"/>
        <w:rPr>
          <w:rFonts w:eastAsia="Times New Roman" w:cs="Times New Roman"/>
          <w:lang w:eastAsia="cs-CZ"/>
        </w:rPr>
      </w:pPr>
      <w:r w:rsidRPr="001523BD">
        <w:rPr>
          <w:rFonts w:eastAsia="Times New Roman" w:cs="Times New Roman"/>
          <w:lang w:eastAsia="cs-CZ"/>
        </w:rPr>
        <w:t xml:space="preserve">Poté, co </w:t>
      </w:r>
      <w:r w:rsidR="00E73DA0" w:rsidRPr="001523BD">
        <w:rPr>
          <w:rFonts w:eastAsia="Times New Roman" w:cs="Times New Roman"/>
          <w:lang w:eastAsia="cs-CZ"/>
        </w:rPr>
        <w:t>Poskytovatel</w:t>
      </w:r>
      <w:r w:rsidRPr="001523BD">
        <w:rPr>
          <w:rFonts w:eastAsia="Times New Roman" w:cs="Times New Roman"/>
          <w:lang w:eastAsia="cs-CZ"/>
        </w:rPr>
        <w:t xml:space="preserve"> poprvé obdrží spolu se Smlouvou o </w:t>
      </w:r>
      <w:r w:rsidR="004A519A" w:rsidRPr="001523BD">
        <w:rPr>
          <w:rFonts w:eastAsia="Times New Roman" w:cs="Times New Roman"/>
          <w:lang w:eastAsia="cs-CZ"/>
        </w:rPr>
        <w:t>poskytování služeb</w:t>
      </w:r>
      <w:r w:rsidRPr="001523BD">
        <w:rPr>
          <w:rFonts w:eastAsia="Times New Roman" w:cs="Times New Roman"/>
          <w:lang w:eastAsia="cs-CZ"/>
        </w:rPr>
        <w:t xml:space="preserve"> i Obchodní podmínky v písemné formě, postačí pro veškeré další případy Smluv o </w:t>
      </w:r>
      <w:r w:rsidR="004A519A" w:rsidRPr="001523BD">
        <w:rPr>
          <w:rFonts w:eastAsia="Times New Roman" w:cs="Times New Roman"/>
          <w:lang w:eastAsia="cs-CZ"/>
        </w:rPr>
        <w:t>poskytování služeb</w:t>
      </w:r>
      <w:r w:rsidRPr="001523BD">
        <w:rPr>
          <w:rFonts w:eastAsia="Times New Roman" w:cs="Times New Roman"/>
          <w:lang w:eastAsia="cs-CZ"/>
        </w:rPr>
        <w:t xml:space="preserve"> mezi Smluvními stranami pro to, aby se Smlouva o </w:t>
      </w:r>
      <w:r w:rsidR="004A519A" w:rsidRPr="001523BD">
        <w:rPr>
          <w:rFonts w:eastAsia="Times New Roman" w:cs="Times New Roman"/>
          <w:lang w:eastAsia="cs-CZ"/>
        </w:rPr>
        <w:t>poskytování služeb</w:t>
      </w:r>
      <w:r w:rsidRPr="001523BD">
        <w:rPr>
          <w:rFonts w:eastAsia="Times New Roman" w:cs="Times New Roman"/>
          <w:lang w:eastAsia="cs-CZ"/>
        </w:rPr>
        <w:t xml:space="preserve"> řídila Obchodními podmínkami, pokud Smlouva o </w:t>
      </w:r>
      <w:r w:rsidR="004A519A" w:rsidRPr="001523BD">
        <w:rPr>
          <w:rFonts w:eastAsia="Times New Roman" w:cs="Times New Roman"/>
          <w:lang w:eastAsia="cs-CZ"/>
        </w:rPr>
        <w:t>poskytování služeb</w:t>
      </w:r>
      <w:r w:rsidRPr="001523BD">
        <w:rPr>
          <w:rFonts w:eastAsia="Times New Roman" w:cs="Times New Roman"/>
          <w:lang w:eastAsia="cs-CZ"/>
        </w:rPr>
        <w:t xml:space="preserve"> na Obchodní podmínky pouze odkáže, aniž by bylo třeba Obchodní podmínky činit fyzickou součástí vyhotovení Smlouvy o </w:t>
      </w:r>
      <w:r w:rsidR="004A519A" w:rsidRPr="001523BD">
        <w:rPr>
          <w:rFonts w:eastAsia="Times New Roman" w:cs="Times New Roman"/>
          <w:lang w:eastAsia="cs-CZ"/>
        </w:rPr>
        <w:t>poskytování služeb</w:t>
      </w:r>
      <w:r w:rsidRPr="001523BD">
        <w:rPr>
          <w:rFonts w:eastAsia="Times New Roman" w:cs="Times New Roman"/>
          <w:lang w:eastAsia="cs-CZ"/>
        </w:rPr>
        <w:t xml:space="preserve">, neboť </w:t>
      </w:r>
      <w:r w:rsidR="00E73DA0" w:rsidRPr="001523BD">
        <w:rPr>
          <w:rFonts w:eastAsia="Times New Roman" w:cs="Times New Roman"/>
          <w:lang w:eastAsia="cs-CZ"/>
        </w:rPr>
        <w:t>Poskytovatel</w:t>
      </w:r>
      <w:r w:rsidRPr="001523BD">
        <w:rPr>
          <w:rFonts w:eastAsia="Times New Roman" w:cs="Times New Roman"/>
          <w:lang w:eastAsia="cs-CZ"/>
        </w:rPr>
        <w:t>i již bude obsah Obchodních podmínek známý.</w:t>
      </w:r>
    </w:p>
    <w:p w14:paraId="61C4AB3F" w14:textId="652B18D6" w:rsidR="004E1498" w:rsidRPr="001523BD" w:rsidRDefault="004E1498">
      <w:pPr>
        <w:numPr>
          <w:ilvl w:val="1"/>
          <w:numId w:val="17"/>
        </w:numPr>
        <w:tabs>
          <w:tab w:val="num" w:pos="360"/>
        </w:tabs>
        <w:overflowPunct w:val="0"/>
        <w:autoSpaceDE w:val="0"/>
        <w:autoSpaceDN w:val="0"/>
        <w:adjustRightInd w:val="0"/>
        <w:spacing w:before="120" w:after="120" w:line="240" w:lineRule="auto"/>
        <w:ind w:left="567" w:hanging="567"/>
        <w:jc w:val="both"/>
        <w:textAlignment w:val="baseline"/>
        <w:outlineLvl w:val="1"/>
        <w:rPr>
          <w:rFonts w:eastAsia="Times New Roman" w:cs="Times New Roman"/>
          <w:lang w:eastAsia="cs-CZ"/>
        </w:rPr>
      </w:pPr>
      <w:r w:rsidRPr="001523BD">
        <w:rPr>
          <w:rFonts w:eastAsia="Times New Roman" w:cs="Times New Roman"/>
          <w:lang w:eastAsia="cs-CZ"/>
        </w:rPr>
        <w:t xml:space="preserve">Pokud některá ustanovení Obchodních podmínek nebo jejich část nelze vzhledem k povaze </w:t>
      </w:r>
      <w:r w:rsidR="004A519A" w:rsidRPr="001523BD">
        <w:rPr>
          <w:rFonts w:eastAsia="Times New Roman" w:cs="Times New Roman"/>
          <w:lang w:eastAsia="cs-CZ"/>
        </w:rPr>
        <w:t>Služeb</w:t>
      </w:r>
      <w:r w:rsidRPr="001523BD">
        <w:rPr>
          <w:rFonts w:eastAsia="Times New Roman" w:cs="Times New Roman"/>
          <w:lang w:eastAsia="cs-CZ"/>
        </w:rPr>
        <w:t xml:space="preserve"> objektivně a zcela zřejmě použít, pak z takových ustanovení nebo jejich částí práva ani povinnosti Smluvním stranám nevznikají.</w:t>
      </w:r>
    </w:p>
    <w:p w14:paraId="50EA6B13" w14:textId="4F348229" w:rsidR="004E1498" w:rsidRPr="001523BD" w:rsidRDefault="004E1498">
      <w:pPr>
        <w:numPr>
          <w:ilvl w:val="1"/>
          <w:numId w:val="17"/>
        </w:numPr>
        <w:tabs>
          <w:tab w:val="num" w:pos="360"/>
        </w:tabs>
        <w:overflowPunct w:val="0"/>
        <w:autoSpaceDE w:val="0"/>
        <w:autoSpaceDN w:val="0"/>
        <w:adjustRightInd w:val="0"/>
        <w:spacing w:before="120" w:after="120" w:line="240" w:lineRule="auto"/>
        <w:ind w:left="567" w:hanging="567"/>
        <w:jc w:val="both"/>
        <w:textAlignment w:val="baseline"/>
        <w:outlineLvl w:val="1"/>
        <w:rPr>
          <w:rFonts w:eastAsia="Times New Roman" w:cs="Times New Roman"/>
          <w:lang w:eastAsia="cs-CZ"/>
        </w:rPr>
      </w:pPr>
      <w:r w:rsidRPr="001523BD">
        <w:rPr>
          <w:rFonts w:eastAsia="Times New Roman" w:cs="Times New Roman"/>
          <w:lang w:eastAsia="cs-CZ"/>
        </w:rPr>
        <w:t xml:space="preserve">Zvláštní podmínky, na které odkazuje Smlouva o </w:t>
      </w:r>
      <w:r w:rsidR="004A519A" w:rsidRPr="001523BD">
        <w:rPr>
          <w:rFonts w:eastAsia="Times New Roman" w:cs="Times New Roman"/>
          <w:lang w:eastAsia="cs-CZ"/>
        </w:rPr>
        <w:t>poskytování služeb</w:t>
      </w:r>
      <w:r w:rsidRPr="001523BD">
        <w:rPr>
          <w:rFonts w:eastAsia="Times New Roman" w:cs="Times New Roman"/>
          <w:lang w:eastAsia="cs-CZ"/>
        </w:rPr>
        <w:t>, mají přednost před zněním Obchodních podmínek, Obchodní podmínky se užijí v rozsahu, v jakém nejsou v rozporu s takovými zvláštními podmínkami.</w:t>
      </w:r>
      <w:bookmarkStart w:id="2" w:name="_GoBack"/>
      <w:bookmarkEnd w:id="2"/>
    </w:p>
    <w:p w14:paraId="0DB923BD" w14:textId="77777777" w:rsidR="00B66E16" w:rsidRPr="009A4231" w:rsidRDefault="00B66E16">
      <w:pPr>
        <w:numPr>
          <w:ilvl w:val="1"/>
          <w:numId w:val="17"/>
        </w:numPr>
        <w:tabs>
          <w:tab w:val="num" w:pos="360"/>
        </w:tabs>
        <w:overflowPunct w:val="0"/>
        <w:autoSpaceDE w:val="0"/>
        <w:autoSpaceDN w:val="0"/>
        <w:adjustRightInd w:val="0"/>
        <w:spacing w:before="120" w:after="120" w:line="240" w:lineRule="auto"/>
        <w:ind w:left="567" w:hanging="567"/>
        <w:jc w:val="both"/>
        <w:textAlignment w:val="baseline"/>
        <w:outlineLvl w:val="1"/>
      </w:pPr>
      <w:r w:rsidRPr="001523BD">
        <w:rPr>
          <w:rFonts w:eastAsia="Times New Roman" w:cs="Times New Roman"/>
          <w:lang w:eastAsia="cs-CZ"/>
        </w:rPr>
        <w:t>Tato Smlouva nabývá platnosti okamžikem podpisu poslední ze Smluvních stran. Je-li Smlouva uveřejňována v registru smluv, nabývá účinnosti dnem uveřejnění v registru smluv, jinak je účinná od okamžiku uzavření.</w:t>
      </w:r>
    </w:p>
    <w:p w14:paraId="7BCD9A30" w14:textId="7E25384B"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19A1228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71D944D0" w14:textId="58B7051E" w:rsidR="00B66E16" w:rsidRPr="009A4231" w:rsidRDefault="009A4231"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highlight w:val="green"/>
          <w:lang w:eastAsia="cs-CZ"/>
        </w:rPr>
      </w:pPr>
      <w:r w:rsidRPr="009A4231">
        <w:rPr>
          <w:rFonts w:eastAsia="Times New Roman" w:cs="Times New Roman"/>
          <w:lang w:eastAsia="cs-CZ"/>
        </w:rPr>
        <w:t xml:space="preserve">Léčebný program 12denního pobytu </w:t>
      </w:r>
      <w:r w:rsidRPr="009A4231">
        <w:rPr>
          <w:rFonts w:eastAsia="Times New Roman" w:cs="Times New Roman"/>
          <w:highlight w:val="green"/>
          <w:lang w:eastAsia="cs-CZ"/>
        </w:rPr>
        <w:t>(doplní Poskytovatel)</w:t>
      </w:r>
    </w:p>
    <w:p w14:paraId="3731E23D" w14:textId="4F10C8AB" w:rsidR="00B66E16" w:rsidRPr="009A4231" w:rsidRDefault="009A4231"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9A4231">
        <w:rPr>
          <w:rFonts w:eastAsia="Times New Roman" w:cs="Times New Roman"/>
          <w:lang w:eastAsia="cs-CZ"/>
        </w:rPr>
        <w:t xml:space="preserve">Specifikace zařízení pro realizaci pobytů </w:t>
      </w:r>
      <w:r w:rsidRPr="009A4231">
        <w:rPr>
          <w:rFonts w:eastAsia="Times New Roman" w:cs="Times New Roman"/>
          <w:highlight w:val="green"/>
          <w:lang w:eastAsia="cs-CZ"/>
        </w:rPr>
        <w:t>(doplní Poskytovatel)</w:t>
      </w:r>
    </w:p>
    <w:p w14:paraId="0FC10F9C" w14:textId="05854A4C" w:rsidR="00B66E16" w:rsidRPr="009A4231" w:rsidRDefault="00CF7ECA"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Ochrana</w:t>
      </w:r>
      <w:r w:rsidRPr="009A4231">
        <w:rPr>
          <w:rFonts w:eastAsia="Times New Roman" w:cs="Times New Roman"/>
          <w:lang w:eastAsia="cs-CZ"/>
        </w:rPr>
        <w:t xml:space="preserve"> </w:t>
      </w:r>
      <w:r w:rsidR="009A4231" w:rsidRPr="009A4231">
        <w:rPr>
          <w:rFonts w:eastAsia="Times New Roman" w:cs="Times New Roman"/>
          <w:lang w:eastAsia="cs-CZ"/>
        </w:rPr>
        <w:t xml:space="preserve">osobních údajů </w:t>
      </w:r>
    </w:p>
    <w:p w14:paraId="7C809827" w14:textId="0E7D4272" w:rsidR="00B66E16"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9A4231">
        <w:rPr>
          <w:rFonts w:eastAsia="Times New Roman" w:cs="Times New Roman"/>
          <w:lang w:eastAsia="cs-CZ"/>
        </w:rPr>
        <w:t xml:space="preserve">Seznam poddodavatelů </w:t>
      </w:r>
      <w:r w:rsidR="009A4231" w:rsidRPr="009A4231">
        <w:rPr>
          <w:rFonts w:eastAsia="Times New Roman" w:cs="Times New Roman"/>
          <w:highlight w:val="green"/>
          <w:lang w:eastAsia="cs-CZ"/>
        </w:rPr>
        <w:t>(doplní Poskytovatel)</w:t>
      </w:r>
    </w:p>
    <w:p w14:paraId="766AC848" w14:textId="62ED89F2" w:rsidR="00F94A10" w:rsidRPr="009A4231" w:rsidRDefault="00F94A10"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Obchodní podmínky – Smlouva o poskytování služeb</w:t>
      </w:r>
    </w:p>
    <w:p w14:paraId="6C5A111E" w14:textId="5FB36623" w:rsidR="00B66E16" w:rsidRPr="009A4231" w:rsidRDefault="00B66E16" w:rsidP="00B66E16">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r w:rsidRPr="00170728">
        <w:rPr>
          <w:rFonts w:eastAsia="Times New Roman" w:cs="Times New Roman"/>
          <w:highlight w:val="green"/>
          <w:lang w:eastAsia="cs-CZ"/>
        </w:rPr>
        <w:t xml:space="preserve">Plná moc (pouze v případě zastoupení </w:t>
      </w:r>
      <w:r w:rsidR="004E7B39" w:rsidRPr="00170728">
        <w:rPr>
          <w:rFonts w:eastAsia="Times New Roman" w:cs="Times New Roman"/>
          <w:highlight w:val="green"/>
          <w:lang w:eastAsia="cs-CZ"/>
        </w:rPr>
        <w:t>Poskytovatel</w:t>
      </w:r>
      <w:r w:rsidRPr="00170728">
        <w:rPr>
          <w:rFonts w:eastAsia="Times New Roman" w:cs="Times New Roman"/>
          <w:highlight w:val="green"/>
          <w:lang w:eastAsia="cs-CZ"/>
        </w:rPr>
        <w:t>e osobou na základě plné moci)</w:t>
      </w:r>
    </w:p>
    <w:p w14:paraId="4AE8B087" w14:textId="77777777" w:rsidR="00D45DE0" w:rsidRDefault="00D45DE0"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p>
    <w:p w14:paraId="77C5F82C" w14:textId="77777777" w:rsidR="00B22502" w:rsidRDefault="00B22502" w:rsidP="00D45DE0">
      <w:pPr>
        <w:spacing w:after="0" w:line="276" w:lineRule="auto"/>
        <w:rPr>
          <w:rFonts w:asciiTheme="majorHAnsi" w:hAnsiTheme="majorHAnsi"/>
        </w:rPr>
      </w:pPr>
    </w:p>
    <w:p w14:paraId="731B7242" w14:textId="04639A0B" w:rsidR="00D45DE0" w:rsidRDefault="00D45DE0" w:rsidP="00D45DE0">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Poskytovatele:</w:t>
      </w:r>
    </w:p>
    <w:p w14:paraId="07132D92" w14:textId="35CB08D5" w:rsidR="00D45DE0" w:rsidRDefault="00D45DE0" w:rsidP="00D45DE0">
      <w:pPr>
        <w:spacing w:after="0" w:line="276" w:lineRule="auto"/>
        <w:rPr>
          <w:rFonts w:asciiTheme="majorHAnsi" w:hAnsiTheme="majorHAnsi"/>
        </w:rPr>
      </w:pPr>
    </w:p>
    <w:p w14:paraId="1F571548" w14:textId="77777777" w:rsidR="001523BD" w:rsidRDefault="001523BD" w:rsidP="00D45DE0">
      <w:pPr>
        <w:spacing w:after="0" w:line="276" w:lineRule="auto"/>
        <w:rPr>
          <w:rFonts w:asciiTheme="majorHAnsi" w:hAnsiTheme="majorHAnsi"/>
        </w:rPr>
      </w:pPr>
    </w:p>
    <w:p w14:paraId="05C7E0EE" w14:textId="7040606D" w:rsidR="00D45DE0" w:rsidRDefault="00D45DE0" w:rsidP="00D45DE0">
      <w:pPr>
        <w:spacing w:after="0" w:line="276" w:lineRule="auto"/>
        <w:rPr>
          <w:ins w:id="3" w:author="Strnadová Dagmar" w:date="2022-11-30T07:59:00Z"/>
          <w:rFonts w:asciiTheme="majorHAnsi" w:hAnsiTheme="majorHAnsi"/>
        </w:rPr>
      </w:pPr>
    </w:p>
    <w:p w14:paraId="70C02AEF" w14:textId="77777777" w:rsidR="00F94A10" w:rsidRDefault="00F94A10" w:rsidP="00D45DE0">
      <w:pPr>
        <w:spacing w:after="0" w:line="276" w:lineRule="auto"/>
        <w:rPr>
          <w:rFonts w:asciiTheme="majorHAnsi" w:hAnsiTheme="majorHAnsi"/>
        </w:rPr>
      </w:pPr>
    </w:p>
    <w:p w14:paraId="600CC85A" w14:textId="77777777" w:rsidR="00D45DE0" w:rsidRDefault="00D45DE0" w:rsidP="00D45DE0">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656EFFE2" w14:textId="55C9DB11" w:rsidR="00D45DE0" w:rsidRDefault="009A4231" w:rsidP="00D45DE0">
      <w:pPr>
        <w:spacing w:after="0" w:line="276" w:lineRule="auto"/>
        <w:rPr>
          <w:rFonts w:asciiTheme="majorHAnsi" w:hAnsiTheme="majorHAnsi"/>
        </w:rPr>
      </w:pPr>
      <w:r w:rsidRPr="006467AC">
        <w:rPr>
          <w:b/>
          <w:noProof/>
        </w:rPr>
        <w:t>Bc. Jiří Svoboda, MBA</w:t>
      </w:r>
      <w:r w:rsidR="00D45DE0" w:rsidRPr="009308FA">
        <w:rPr>
          <w:rFonts w:asciiTheme="majorHAnsi" w:hAnsiTheme="majorHAnsi"/>
        </w:rPr>
        <w:t xml:space="preserve"> </w:t>
      </w:r>
      <w:r w:rsidR="00D45DE0" w:rsidRPr="009308FA">
        <w:rPr>
          <w:rFonts w:asciiTheme="majorHAnsi" w:hAnsiTheme="majorHAnsi"/>
        </w:rPr>
        <w:tab/>
        <w:t xml:space="preserve">  </w:t>
      </w:r>
      <w:r w:rsidR="00D45DE0" w:rsidRPr="009308FA">
        <w:rPr>
          <w:rFonts w:asciiTheme="majorHAnsi" w:hAnsiTheme="majorHAnsi"/>
        </w:rPr>
        <w:tab/>
      </w:r>
      <w:r w:rsidR="00D45DE0" w:rsidRPr="009308FA">
        <w:rPr>
          <w:rFonts w:asciiTheme="majorHAnsi" w:hAnsiTheme="majorHAnsi"/>
        </w:rPr>
        <w:tab/>
      </w:r>
      <w:r w:rsidR="00D45DE0" w:rsidRPr="001523BD">
        <w:rPr>
          <w:rFonts w:asciiTheme="majorHAnsi" w:hAnsiTheme="majorHAnsi"/>
        </w:rPr>
        <w:tab/>
      </w:r>
      <w:r w:rsidR="00D45DE0" w:rsidRPr="009308FA">
        <w:rPr>
          <w:rFonts w:asciiTheme="majorHAnsi" w:hAnsiTheme="majorHAnsi"/>
          <w:noProof/>
          <w:highlight w:val="green"/>
        </w:rPr>
        <w:t>[</w:t>
      </w:r>
      <w:r w:rsidR="00D45DE0" w:rsidRPr="009308FA">
        <w:rPr>
          <w:rFonts w:asciiTheme="majorHAnsi" w:hAnsiTheme="majorHAnsi"/>
          <w:i/>
          <w:iCs/>
          <w:noProof/>
          <w:highlight w:val="green"/>
        </w:rPr>
        <w:t>DOPLNÍ POSKYTOVATEL</w:t>
      </w:r>
      <w:r w:rsidR="00D45DE0" w:rsidRPr="009308FA">
        <w:rPr>
          <w:rFonts w:asciiTheme="majorHAnsi" w:hAnsiTheme="majorHAnsi"/>
          <w:noProof/>
          <w:highlight w:val="green"/>
        </w:rPr>
        <w:t>]</w:t>
      </w:r>
    </w:p>
    <w:p w14:paraId="631E6955" w14:textId="518DC81E" w:rsidR="00D45DE0" w:rsidRPr="009308FA" w:rsidRDefault="009308FA" w:rsidP="00D45DE0">
      <w:pPr>
        <w:overflowPunct w:val="0"/>
        <w:autoSpaceDE w:val="0"/>
        <w:autoSpaceDN w:val="0"/>
        <w:adjustRightInd w:val="0"/>
        <w:spacing w:after="0" w:line="240" w:lineRule="auto"/>
        <w:textAlignment w:val="baseline"/>
        <w:rPr>
          <w:rFonts w:eastAsia="Times New Roman" w:cs="Times New Roman"/>
          <w:lang w:eastAsia="cs-CZ"/>
        </w:rPr>
      </w:pPr>
      <w:r w:rsidRPr="009308FA">
        <w:rPr>
          <w:rFonts w:eastAsia="Times New Roman" w:cs="Times New Roman"/>
          <w:lang w:eastAsia="cs-CZ"/>
        </w:rPr>
        <w:t>generální ředitel</w:t>
      </w:r>
    </w:p>
    <w:sectPr w:rsidR="00D45DE0" w:rsidRPr="009308FA"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92A8DD" w14:textId="77777777" w:rsidR="00D802A9" w:rsidRDefault="00D802A9" w:rsidP="00962258">
      <w:pPr>
        <w:spacing w:after="0" w:line="240" w:lineRule="auto"/>
      </w:pPr>
      <w:r>
        <w:separator/>
      </w:r>
    </w:p>
  </w:endnote>
  <w:endnote w:type="continuationSeparator" w:id="0">
    <w:p w14:paraId="451B6245" w14:textId="77777777" w:rsidR="00D802A9" w:rsidRDefault="00D802A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DB20C2">
      <w:tc>
        <w:tcPr>
          <w:tcW w:w="1361" w:type="dxa"/>
          <w:tcMar>
            <w:left w:w="0" w:type="dxa"/>
            <w:right w:w="0" w:type="dxa"/>
          </w:tcMar>
          <w:vAlign w:val="bottom"/>
        </w:tcPr>
        <w:p w14:paraId="549FB29E" w14:textId="018723E8" w:rsidR="00592757" w:rsidRPr="00B8518B" w:rsidRDefault="00592757" w:rsidP="00DB20C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4A10">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94A10">
            <w:rPr>
              <w:rStyle w:val="slostrnky"/>
              <w:noProof/>
            </w:rPr>
            <w:t>9</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DB20C2">
          <w:pPr>
            <w:pStyle w:val="Zpat"/>
          </w:pPr>
        </w:p>
      </w:tc>
      <w:tc>
        <w:tcPr>
          <w:tcW w:w="2835" w:type="dxa"/>
          <w:shd w:val="clear" w:color="auto" w:fill="auto"/>
          <w:tcMar>
            <w:left w:w="0" w:type="dxa"/>
            <w:right w:w="0" w:type="dxa"/>
          </w:tcMar>
        </w:tcPr>
        <w:p w14:paraId="7B944D4F" w14:textId="569AEA68" w:rsidR="00592757" w:rsidRDefault="00592757" w:rsidP="00DB20C2">
          <w:pPr>
            <w:pStyle w:val="Zpat"/>
          </w:pPr>
        </w:p>
      </w:tc>
      <w:tc>
        <w:tcPr>
          <w:tcW w:w="2921" w:type="dxa"/>
        </w:tcPr>
        <w:p w14:paraId="0366BF59" w14:textId="77777777" w:rsidR="00592757" w:rsidRDefault="00592757" w:rsidP="00DB20C2">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A2C52D"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8C9B412"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DB20C2">
      <w:tc>
        <w:tcPr>
          <w:tcW w:w="1361" w:type="dxa"/>
          <w:tcMar>
            <w:left w:w="0" w:type="dxa"/>
            <w:right w:w="0" w:type="dxa"/>
          </w:tcMar>
          <w:vAlign w:val="bottom"/>
        </w:tcPr>
        <w:p w14:paraId="3A3281CA" w14:textId="5BB2BBE7" w:rsidR="00592757" w:rsidRPr="00B8518B" w:rsidRDefault="00592757" w:rsidP="00DB20C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4A1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94A10">
            <w:rPr>
              <w:rStyle w:val="slostrnky"/>
              <w:noProof/>
            </w:rPr>
            <w:t>9</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DB20C2">
          <w:pPr>
            <w:pStyle w:val="Zpat"/>
          </w:pPr>
          <w:r>
            <w:t xml:space="preserve">Správa </w:t>
          </w:r>
          <w:r w:rsidR="000A1088">
            <w:t>železnic</w:t>
          </w:r>
          <w:r>
            <w:t>, státní organizace</w:t>
          </w:r>
        </w:p>
        <w:p w14:paraId="18D9786B" w14:textId="77777777" w:rsidR="00592757" w:rsidRDefault="00592757" w:rsidP="00DB20C2">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DB20C2">
          <w:pPr>
            <w:pStyle w:val="Zpat"/>
          </w:pPr>
          <w:r>
            <w:t>Sídlo: Dlážděná 1003/7, 110 00 Praha 1</w:t>
          </w:r>
        </w:p>
        <w:p w14:paraId="528FD792" w14:textId="77777777" w:rsidR="00592757" w:rsidRDefault="00592757" w:rsidP="00DB20C2">
          <w:pPr>
            <w:pStyle w:val="Zpat"/>
          </w:pPr>
          <w:r>
            <w:t>IČ: 709 94 234 DIČ: CZ 709 94 234</w:t>
          </w:r>
        </w:p>
        <w:p w14:paraId="734DD67A" w14:textId="206BBC70" w:rsidR="00592757" w:rsidRDefault="00744CF6" w:rsidP="00DB20C2">
          <w:pPr>
            <w:pStyle w:val="Zpat"/>
          </w:pPr>
          <w:r>
            <w:t>www.spravazeleznic</w:t>
          </w:r>
          <w:r w:rsidR="00592757">
            <w:t>.cz</w:t>
          </w:r>
        </w:p>
      </w:tc>
      <w:tc>
        <w:tcPr>
          <w:tcW w:w="2921" w:type="dxa"/>
        </w:tcPr>
        <w:p w14:paraId="0C29E961" w14:textId="77777777" w:rsidR="00592757" w:rsidRDefault="00592757" w:rsidP="00DB20C2">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EB4961"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B7AFAF0"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702AEE" w14:textId="77777777" w:rsidR="00D802A9" w:rsidRDefault="00D802A9" w:rsidP="00962258">
      <w:pPr>
        <w:spacing w:after="0" w:line="240" w:lineRule="auto"/>
      </w:pPr>
      <w:r>
        <w:separator/>
      </w:r>
    </w:p>
  </w:footnote>
  <w:footnote w:type="continuationSeparator" w:id="0">
    <w:p w14:paraId="49E79AB3" w14:textId="77777777" w:rsidR="00D802A9" w:rsidRDefault="00D802A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C5968CDC"/>
    <w:lvl w:ilvl="0">
      <w:start w:val="1"/>
      <w:numFmt w:val="decimal"/>
      <w:pStyle w:val="Nadpis1"/>
      <w:lvlText w:val="%1"/>
      <w:lvlJc w:val="left"/>
      <w:pPr>
        <w:ind w:left="432" w:hanging="432"/>
      </w:pPr>
      <w:rPr>
        <w:b/>
      </w:r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71028E6"/>
    <w:multiLevelType w:val="hybridMultilevel"/>
    <w:tmpl w:val="D3C2660A"/>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15"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36A3DCA"/>
    <w:multiLevelType w:val="hybridMultilevel"/>
    <w:tmpl w:val="52C26A7C"/>
    <w:lvl w:ilvl="0" w:tplc="820A3E44">
      <w:start w:val="1"/>
      <w:numFmt w:val="decimal"/>
      <w:pStyle w:val="acnormalbulleted"/>
      <w:lvlText w:val="%1."/>
      <w:lvlJc w:val="left"/>
      <w:pPr>
        <w:ind w:left="502" w:hanging="360"/>
      </w:pPr>
      <w:rPr>
        <w:rFonts w:ascii="Verdana" w:hAnsi="Verdana" w:hint="default"/>
        <w:color w:val="auto"/>
        <w:sz w:val="18"/>
        <w:szCs w:val="18"/>
      </w:rPr>
    </w:lvl>
    <w:lvl w:ilvl="1" w:tplc="04050019">
      <w:start w:val="1"/>
      <w:numFmt w:val="lowerLetter"/>
      <w:lvlText w:val="%2."/>
      <w:lvlJc w:val="left"/>
      <w:pPr>
        <w:ind w:left="1440" w:hanging="360"/>
      </w:pPr>
    </w:lvl>
    <w:lvl w:ilvl="2" w:tplc="0405001B">
      <w:start w:val="1"/>
      <w:numFmt w:val="lowerRoman"/>
      <w:lvlText w:val="%3."/>
      <w:lvlJc w:val="right"/>
      <w:pPr>
        <w:ind w:left="1031"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BAB6B10"/>
    <w:multiLevelType w:val="hybridMultilevel"/>
    <w:tmpl w:val="3BCC75F8"/>
    <w:lvl w:ilvl="0" w:tplc="FB8AA65A">
      <w:numFmt w:val="bullet"/>
      <w:lvlText w:val="-"/>
      <w:lvlJc w:val="left"/>
      <w:pPr>
        <w:ind w:left="1065" w:hanging="360"/>
      </w:pPr>
      <w:rPr>
        <w:rFonts w:ascii="Verdana" w:eastAsia="Times New Roman" w:hAnsi="Verdana"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1"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E59169D"/>
    <w:multiLevelType w:val="hybridMultilevel"/>
    <w:tmpl w:val="95EAD2C0"/>
    <w:lvl w:ilvl="0" w:tplc="B1D01616">
      <w:start w:val="1"/>
      <w:numFmt w:val="lowerLetter"/>
      <w:lvlText w:val="%1)"/>
      <w:lvlJc w:val="left"/>
      <w:pPr>
        <w:ind w:left="720" w:hanging="360"/>
      </w:pPr>
      <w:rPr>
        <w:rFonts w:asciiTheme="minorHAnsi" w:hAnsiTheme="minorHAnsi"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4070991"/>
    <w:multiLevelType w:val="multilevel"/>
    <w:tmpl w:val="CABE99FC"/>
    <w:numStyleLink w:val="ListNumbermultilevel"/>
  </w:abstractNum>
  <w:abstractNum w:abstractNumId="25" w15:restartNumberingAfterBreak="0">
    <w:nsid w:val="74ED07F8"/>
    <w:multiLevelType w:val="hybridMultilevel"/>
    <w:tmpl w:val="D54667D2"/>
    <w:lvl w:ilvl="0" w:tplc="2E84CB1E">
      <w:start w:val="1"/>
      <w:numFmt w:val="bullet"/>
      <w:lvlText w:val=""/>
      <w:lvlJc w:val="left"/>
      <w:pPr>
        <w:ind w:left="720" w:hanging="360"/>
      </w:pPr>
      <w:rPr>
        <w:rFonts w:ascii="Symbol" w:hAnsi="Symbo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2"/>
  </w:num>
  <w:num w:numId="3">
    <w:abstractNumId w:val="7"/>
  </w:num>
  <w:num w:numId="4">
    <w:abstractNumId w:val="24"/>
  </w:num>
  <w:num w:numId="5">
    <w:abstractNumId w:val="10"/>
  </w:num>
  <w:num w:numId="6">
    <w:abstractNumId w:val="1"/>
  </w:num>
  <w:num w:numId="7">
    <w:abstractNumId w:val="12"/>
  </w:num>
  <w:num w:numId="8">
    <w:abstractNumId w:val="26"/>
  </w:num>
  <w:num w:numId="9">
    <w:abstractNumId w:val="13"/>
  </w:num>
  <w:num w:numId="10">
    <w:abstractNumId w:val="8"/>
  </w:num>
  <w:num w:numId="11">
    <w:abstractNumId w:val="3"/>
  </w:num>
  <w:num w:numId="12">
    <w:abstractNumId w:val="21"/>
  </w:num>
  <w:num w:numId="13">
    <w:abstractNumId w:val="23"/>
  </w:num>
  <w:num w:numId="14">
    <w:abstractNumId w:val="6"/>
  </w:num>
  <w:num w:numId="15">
    <w:abstractNumId w:val="27"/>
  </w:num>
  <w:num w:numId="16">
    <w:abstractNumId w:val="15"/>
  </w:num>
  <w:num w:numId="17">
    <w:abstractNumId w:val="9"/>
  </w:num>
  <w:num w:numId="18">
    <w:abstractNumId w:val="11"/>
  </w:num>
  <w:num w:numId="19">
    <w:abstractNumId w:val="18"/>
  </w:num>
  <w:num w:numId="20">
    <w:abstractNumId w:val="17"/>
  </w:num>
  <w:num w:numId="21">
    <w:abstractNumId w:val="9"/>
  </w:num>
  <w:num w:numId="22">
    <w:abstractNumId w:val="9"/>
  </w:num>
  <w:num w:numId="23">
    <w:abstractNumId w:val="9"/>
  </w:num>
  <w:num w:numId="24">
    <w:abstractNumId w:val="9"/>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16"/>
  </w:num>
  <w:num w:numId="35">
    <w:abstractNumId w:val="9"/>
  </w:num>
  <w:num w:numId="36">
    <w:abstractNumId w:val="9"/>
  </w:num>
  <w:num w:numId="37">
    <w:abstractNumId w:val="9"/>
  </w:num>
  <w:num w:numId="38">
    <w:abstractNumId w:val="0"/>
  </w:num>
  <w:num w:numId="39">
    <w:abstractNumId w:val="9"/>
  </w:num>
  <w:num w:numId="40">
    <w:abstractNumId w:val="4"/>
  </w:num>
  <w:num w:numId="41">
    <w:abstractNumId w:val="25"/>
  </w:num>
  <w:num w:numId="42">
    <w:abstractNumId w:val="19"/>
  </w:num>
  <w:num w:numId="43">
    <w:abstractNumId w:val="9"/>
    <w:lvlOverride w:ilvl="0">
      <w:startOverride w:val="3"/>
    </w:lvlOverride>
    <w:lvlOverride w:ilvl="1">
      <w:startOverride w:val="2"/>
    </w:lvlOverride>
  </w:num>
  <w:num w:numId="44">
    <w:abstractNumId w:val="9"/>
  </w:num>
  <w:num w:numId="45">
    <w:abstractNumId w:val="9"/>
  </w:num>
  <w:num w:numId="46">
    <w:abstractNumId w:val="9"/>
  </w:num>
  <w:num w:numId="47">
    <w:abstractNumId w:val="9"/>
  </w:num>
  <w:num w:numId="48">
    <w:abstractNumId w:val="14"/>
  </w:num>
  <w:num w:numId="49">
    <w:abstractNumId w:val="20"/>
  </w:num>
  <w:num w:numId="50">
    <w:abstractNumId w:val="22"/>
  </w:num>
  <w:num w:numId="51">
    <w:abstractNumId w:val="9"/>
  </w:num>
  <w:num w:numId="52">
    <w:abstractNumId w:val="9"/>
  </w:num>
  <w:num w:numId="53">
    <w:abstractNumId w:val="9"/>
  </w:num>
  <w:num w:numId="54">
    <w:abstractNumId w:val="9"/>
  </w:num>
  <w:num w:numId="55">
    <w:abstractNumId w:val="9"/>
  </w:num>
  <w:num w:numId="56">
    <w:abstractNumId w:val="9"/>
  </w:num>
  <w:num w:numId="57">
    <w:abstractNumId w:val="9"/>
  </w:num>
  <w:num w:numId="58">
    <w:abstractNumId w:val="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
  </w:num>
  <w:num w:numId="60">
    <w:abstractNumId w:val="9"/>
  </w:num>
  <w:numIdMacAtCleanup w:val="6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trnadová Dagmar">
    <w15:presenceInfo w15:providerId="None" w15:userId="Strnadová Dagma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trackRevisions/>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311A"/>
    <w:rsid w:val="00040B7E"/>
    <w:rsid w:val="00072C1E"/>
    <w:rsid w:val="00073A69"/>
    <w:rsid w:val="000838F5"/>
    <w:rsid w:val="000A1088"/>
    <w:rsid w:val="000A13BC"/>
    <w:rsid w:val="000A3F85"/>
    <w:rsid w:val="000C2D37"/>
    <w:rsid w:val="000D1A0F"/>
    <w:rsid w:val="000E23A7"/>
    <w:rsid w:val="0010693F"/>
    <w:rsid w:val="00107E5E"/>
    <w:rsid w:val="00111F39"/>
    <w:rsid w:val="00114472"/>
    <w:rsid w:val="0013379C"/>
    <w:rsid w:val="001523BD"/>
    <w:rsid w:val="001550BC"/>
    <w:rsid w:val="001605B9"/>
    <w:rsid w:val="00170728"/>
    <w:rsid w:val="00170EC5"/>
    <w:rsid w:val="001747C1"/>
    <w:rsid w:val="00184743"/>
    <w:rsid w:val="001B6619"/>
    <w:rsid w:val="001F32C9"/>
    <w:rsid w:val="001F68AE"/>
    <w:rsid w:val="001F7617"/>
    <w:rsid w:val="00207DF5"/>
    <w:rsid w:val="00280E07"/>
    <w:rsid w:val="002A6874"/>
    <w:rsid w:val="002C31BF"/>
    <w:rsid w:val="002C3B9C"/>
    <w:rsid w:val="002D08B1"/>
    <w:rsid w:val="002E0CD7"/>
    <w:rsid w:val="003013FA"/>
    <w:rsid w:val="003071BD"/>
    <w:rsid w:val="00341DCF"/>
    <w:rsid w:val="003452CE"/>
    <w:rsid w:val="003557CB"/>
    <w:rsid w:val="00357BC6"/>
    <w:rsid w:val="00364455"/>
    <w:rsid w:val="00395574"/>
    <w:rsid w:val="003956C6"/>
    <w:rsid w:val="003A4D59"/>
    <w:rsid w:val="003B39EC"/>
    <w:rsid w:val="003D12BD"/>
    <w:rsid w:val="003D703A"/>
    <w:rsid w:val="003F20D8"/>
    <w:rsid w:val="00441430"/>
    <w:rsid w:val="00450F07"/>
    <w:rsid w:val="00453CD3"/>
    <w:rsid w:val="00460660"/>
    <w:rsid w:val="00486107"/>
    <w:rsid w:val="00491827"/>
    <w:rsid w:val="00492DAB"/>
    <w:rsid w:val="00493B1B"/>
    <w:rsid w:val="00494F81"/>
    <w:rsid w:val="004A519A"/>
    <w:rsid w:val="004A6222"/>
    <w:rsid w:val="004B348C"/>
    <w:rsid w:val="004C4399"/>
    <w:rsid w:val="004C728D"/>
    <w:rsid w:val="004C787C"/>
    <w:rsid w:val="004E143C"/>
    <w:rsid w:val="004E1498"/>
    <w:rsid w:val="004E3A53"/>
    <w:rsid w:val="004E6BB6"/>
    <w:rsid w:val="004E7B39"/>
    <w:rsid w:val="004F4B9B"/>
    <w:rsid w:val="004F5497"/>
    <w:rsid w:val="00503B7A"/>
    <w:rsid w:val="00511AB9"/>
    <w:rsid w:val="00522467"/>
    <w:rsid w:val="00523EA7"/>
    <w:rsid w:val="00527421"/>
    <w:rsid w:val="00531C58"/>
    <w:rsid w:val="00537B7A"/>
    <w:rsid w:val="00540E14"/>
    <w:rsid w:val="00543843"/>
    <w:rsid w:val="00553375"/>
    <w:rsid w:val="005736B7"/>
    <w:rsid w:val="00575E5A"/>
    <w:rsid w:val="00592757"/>
    <w:rsid w:val="00597E84"/>
    <w:rsid w:val="005B76DD"/>
    <w:rsid w:val="005D5624"/>
    <w:rsid w:val="005E7A24"/>
    <w:rsid w:val="005F1404"/>
    <w:rsid w:val="0060520C"/>
    <w:rsid w:val="006062F9"/>
    <w:rsid w:val="0061068E"/>
    <w:rsid w:val="00625681"/>
    <w:rsid w:val="00660AD3"/>
    <w:rsid w:val="00666331"/>
    <w:rsid w:val="00677B7F"/>
    <w:rsid w:val="006A5570"/>
    <w:rsid w:val="006A689C"/>
    <w:rsid w:val="006B3D79"/>
    <w:rsid w:val="006C7697"/>
    <w:rsid w:val="006D7AFE"/>
    <w:rsid w:val="006E0578"/>
    <w:rsid w:val="006E314D"/>
    <w:rsid w:val="006E3E36"/>
    <w:rsid w:val="006E6E61"/>
    <w:rsid w:val="006F7CD7"/>
    <w:rsid w:val="00702628"/>
    <w:rsid w:val="00705D26"/>
    <w:rsid w:val="007061F8"/>
    <w:rsid w:val="00710723"/>
    <w:rsid w:val="007135E9"/>
    <w:rsid w:val="00723ED1"/>
    <w:rsid w:val="00743525"/>
    <w:rsid w:val="00744CF6"/>
    <w:rsid w:val="007510DD"/>
    <w:rsid w:val="0076286B"/>
    <w:rsid w:val="00766846"/>
    <w:rsid w:val="0077673A"/>
    <w:rsid w:val="007846E1"/>
    <w:rsid w:val="007A0C04"/>
    <w:rsid w:val="007A27FA"/>
    <w:rsid w:val="007B570C"/>
    <w:rsid w:val="007C4564"/>
    <w:rsid w:val="007C589B"/>
    <w:rsid w:val="007E4A6E"/>
    <w:rsid w:val="007E6A9B"/>
    <w:rsid w:val="007F56A7"/>
    <w:rsid w:val="00807DD0"/>
    <w:rsid w:val="00810E9B"/>
    <w:rsid w:val="008124E5"/>
    <w:rsid w:val="00824803"/>
    <w:rsid w:val="0086114C"/>
    <w:rsid w:val="008659F3"/>
    <w:rsid w:val="00886D4B"/>
    <w:rsid w:val="00895406"/>
    <w:rsid w:val="008A3568"/>
    <w:rsid w:val="008D03B9"/>
    <w:rsid w:val="008E1E86"/>
    <w:rsid w:val="008F18D6"/>
    <w:rsid w:val="008F3BC6"/>
    <w:rsid w:val="008F7DFE"/>
    <w:rsid w:val="009026A5"/>
    <w:rsid w:val="00904780"/>
    <w:rsid w:val="00922385"/>
    <w:rsid w:val="009223DF"/>
    <w:rsid w:val="009308FA"/>
    <w:rsid w:val="00936091"/>
    <w:rsid w:val="00940D8A"/>
    <w:rsid w:val="00950C1F"/>
    <w:rsid w:val="00962258"/>
    <w:rsid w:val="009678B7"/>
    <w:rsid w:val="009833E1"/>
    <w:rsid w:val="00992D9C"/>
    <w:rsid w:val="00996CB8"/>
    <w:rsid w:val="009A0078"/>
    <w:rsid w:val="009A396A"/>
    <w:rsid w:val="009A4231"/>
    <w:rsid w:val="009B14A9"/>
    <w:rsid w:val="009B2E97"/>
    <w:rsid w:val="009C651E"/>
    <w:rsid w:val="009D3556"/>
    <w:rsid w:val="009E07F4"/>
    <w:rsid w:val="009F392E"/>
    <w:rsid w:val="00A02EE7"/>
    <w:rsid w:val="00A52B36"/>
    <w:rsid w:val="00A6177B"/>
    <w:rsid w:val="00A63FD5"/>
    <w:rsid w:val="00A66136"/>
    <w:rsid w:val="00A6738F"/>
    <w:rsid w:val="00A937E1"/>
    <w:rsid w:val="00AA4CBB"/>
    <w:rsid w:val="00AA65FA"/>
    <w:rsid w:val="00AA7351"/>
    <w:rsid w:val="00AB53C9"/>
    <w:rsid w:val="00AB6759"/>
    <w:rsid w:val="00AC79DA"/>
    <w:rsid w:val="00AD056F"/>
    <w:rsid w:val="00AD6731"/>
    <w:rsid w:val="00AE550F"/>
    <w:rsid w:val="00AE74AE"/>
    <w:rsid w:val="00B15D0D"/>
    <w:rsid w:val="00B22502"/>
    <w:rsid w:val="00B32828"/>
    <w:rsid w:val="00B354A6"/>
    <w:rsid w:val="00B66E16"/>
    <w:rsid w:val="00B75EE1"/>
    <w:rsid w:val="00B77481"/>
    <w:rsid w:val="00B8518B"/>
    <w:rsid w:val="00BB184D"/>
    <w:rsid w:val="00BB202D"/>
    <w:rsid w:val="00BC3B69"/>
    <w:rsid w:val="00BD7E91"/>
    <w:rsid w:val="00BF5E64"/>
    <w:rsid w:val="00C02D0A"/>
    <w:rsid w:val="00C03A6E"/>
    <w:rsid w:val="00C25494"/>
    <w:rsid w:val="00C44F6A"/>
    <w:rsid w:val="00C47AE3"/>
    <w:rsid w:val="00C6245F"/>
    <w:rsid w:val="00C916C5"/>
    <w:rsid w:val="00CA67AD"/>
    <w:rsid w:val="00CD1FC4"/>
    <w:rsid w:val="00CE287A"/>
    <w:rsid w:val="00CE7531"/>
    <w:rsid w:val="00CF484D"/>
    <w:rsid w:val="00CF7ECA"/>
    <w:rsid w:val="00D07EFE"/>
    <w:rsid w:val="00D21061"/>
    <w:rsid w:val="00D4108E"/>
    <w:rsid w:val="00D4427B"/>
    <w:rsid w:val="00D45DE0"/>
    <w:rsid w:val="00D6163D"/>
    <w:rsid w:val="00D61CD5"/>
    <w:rsid w:val="00D802A9"/>
    <w:rsid w:val="00D831A3"/>
    <w:rsid w:val="00D85C5B"/>
    <w:rsid w:val="00DB20C2"/>
    <w:rsid w:val="00DB295F"/>
    <w:rsid w:val="00DC75F3"/>
    <w:rsid w:val="00DD46F3"/>
    <w:rsid w:val="00DE56F2"/>
    <w:rsid w:val="00DF116D"/>
    <w:rsid w:val="00E2730E"/>
    <w:rsid w:val="00E64568"/>
    <w:rsid w:val="00E65A08"/>
    <w:rsid w:val="00E73DA0"/>
    <w:rsid w:val="00EA2DD3"/>
    <w:rsid w:val="00EB104F"/>
    <w:rsid w:val="00ED14BD"/>
    <w:rsid w:val="00EF1804"/>
    <w:rsid w:val="00F0533E"/>
    <w:rsid w:val="00F076A0"/>
    <w:rsid w:val="00F1048D"/>
    <w:rsid w:val="00F12DEC"/>
    <w:rsid w:val="00F1715C"/>
    <w:rsid w:val="00F310F8"/>
    <w:rsid w:val="00F3400D"/>
    <w:rsid w:val="00F35939"/>
    <w:rsid w:val="00F45607"/>
    <w:rsid w:val="00F659EB"/>
    <w:rsid w:val="00F86BA6"/>
    <w:rsid w:val="00F94A10"/>
    <w:rsid w:val="00F969C4"/>
    <w:rsid w:val="00FC6389"/>
    <w:rsid w:val="00FF1C8F"/>
    <w:rsid w:val="00FF7D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15:docId w15:val="{D1019F87-08A9-473A-B9C0-708272D32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customStyle="1" w:styleId="acnormalbulleted">
    <w:name w:val="ac_normal_bulleted"/>
    <w:basedOn w:val="Normln"/>
    <w:next w:val="Normln"/>
    <w:autoRedefine/>
    <w:qFormat/>
    <w:rsid w:val="007135E9"/>
    <w:pPr>
      <w:numPr>
        <w:numId w:val="42"/>
      </w:numPr>
      <w:tabs>
        <w:tab w:val="left" w:pos="567"/>
      </w:tabs>
      <w:spacing w:before="120" w:after="120" w:line="240" w:lineRule="auto"/>
      <w:ind w:left="454" w:hanging="170"/>
    </w:pPr>
    <w:rPr>
      <w:rFonts w:ascii="Verdana" w:eastAsia="Calibri" w:hAnsi="Verdana" w:cs="Arial"/>
    </w:rPr>
  </w:style>
  <w:style w:type="paragraph" w:styleId="Revize">
    <w:name w:val="Revision"/>
    <w:hidden/>
    <w:uiPriority w:val="99"/>
    <w:semiHidden/>
    <w:rsid w:val="00AE550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2.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4.xml><?xml version="1.0" encoding="utf-8"?>
<ds:datastoreItem xmlns:ds="http://schemas.openxmlformats.org/officeDocument/2006/customXml" ds:itemID="{5F79E923-BF67-49CF-8728-F2AB0B72B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9</Pages>
  <Words>4623</Words>
  <Characters>27276</Characters>
  <Application>Microsoft Office Word</Application>
  <DocSecurity>0</DocSecurity>
  <Lines>227</Lines>
  <Paragraphs>63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Holá Lucie, Mgr.</dc:creator>
  <cp:keywords/>
  <dc:description/>
  <cp:lastModifiedBy>Strnadová Dagmar</cp:lastModifiedBy>
  <cp:revision>3</cp:revision>
  <cp:lastPrinted>2017-11-28T17:18:00Z</cp:lastPrinted>
  <dcterms:created xsi:type="dcterms:W3CDTF">2022-11-28T08:53:00Z</dcterms:created>
  <dcterms:modified xsi:type="dcterms:W3CDTF">2022-11-30T07:01:00Z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